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0F72894" w14:textId="77777777" w:rsidR="00FC0243" w:rsidRDefault="00FC0243" w:rsidP="00FC0243">
      <w:pPr>
        <w:rPr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rFonts w:cs="Arial"/>
          <w:bCs/>
          <w:szCs w:val="22"/>
        </w:rPr>
        <w:t>KoPÚ Střížovice u Snědovic II. etapa a KoPÚ Snědovice II. etapa</w:t>
      </w:r>
    </w:p>
    <w:p w14:paraId="74DC656B" w14:textId="77777777" w:rsidR="00FC0243" w:rsidRDefault="00FC0243" w:rsidP="00FC0243">
      <w:pPr>
        <w:rPr>
          <w:bCs/>
        </w:rPr>
      </w:pPr>
      <w:r>
        <w:rPr>
          <w:u w:val="single"/>
        </w:rPr>
        <w:t xml:space="preserve">Část 2 VZ: </w:t>
      </w:r>
      <w:r>
        <w:rPr>
          <w:rFonts w:cs="Arial"/>
          <w:bCs/>
          <w:szCs w:val="22"/>
        </w:rPr>
        <w:t>KoPÚ Snědovice II. etapa</w:t>
      </w:r>
    </w:p>
    <w:p w14:paraId="2DC65BD5" w14:textId="338F9A5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3D8F">
        <w:t>na</w:t>
      </w:r>
      <w:r w:rsidR="00703D8F" w:rsidRPr="00F35B3A">
        <w:t>dlimitní veřejná zakázka na služby zadávaná v</w:t>
      </w:r>
      <w:r w:rsidR="00703D8F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670A5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3D8F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6362329">
    <w:abstractNumId w:val="3"/>
  </w:num>
  <w:num w:numId="2" w16cid:durableId="1746797777">
    <w:abstractNumId w:val="4"/>
  </w:num>
  <w:num w:numId="3" w16cid:durableId="1111120879">
    <w:abstractNumId w:val="2"/>
  </w:num>
  <w:num w:numId="4" w16cid:durableId="1356881123">
    <w:abstractNumId w:val="1"/>
  </w:num>
  <w:num w:numId="5" w16cid:durableId="2522069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614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E00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3D8F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0243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2021-10-05T09:27:00Z</cp:lastPrinted>
  <dcterms:created xsi:type="dcterms:W3CDTF">2021-10-12T08:10:00Z</dcterms:created>
  <dcterms:modified xsi:type="dcterms:W3CDTF">2024-10-21T08:52:00Z</dcterms:modified>
</cp:coreProperties>
</file>