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603D97">
            <w:pPr>
              <w:pStyle w:val="Tabulka-buky11"/>
              <w:rPr>
                <w:lang w:val="cs-CZ"/>
              </w:rPr>
            </w:pPr>
            <w:r w:rsidRPr="00004135">
              <w:rPr>
                <w:lang w:val="cs-CZ"/>
              </w:rPr>
              <w:t xml:space="preserve">Krajský pozemkový úřad pro </w:t>
            </w:r>
            <w:r w:rsidR="00603D97">
              <w:t xml:space="preserve">Středočeský </w:t>
            </w:r>
            <w:r w:rsidRPr="00004135">
              <w:rPr>
                <w:lang w:val="cs-CZ"/>
              </w:rPr>
              <w:t>kraj</w:t>
            </w:r>
            <w:r w:rsidR="006C04A8">
              <w:t xml:space="preserve">, </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E101C7" w:rsidP="00603D97">
            <w:pPr>
              <w:pStyle w:val="Tabulka-buky11"/>
            </w:pPr>
            <w:r>
              <w:t xml:space="preserve">ředitel </w:t>
            </w:r>
            <w:r w:rsidR="00603D97">
              <w:t>Ing. Jiří Veselý</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9A29FE" w:rsidRDefault="001A060E" w:rsidP="009A29FE">
            <w:pPr>
              <w:pStyle w:val="Citt"/>
              <w:rPr>
                <w:rStyle w:val="Zvraznn"/>
              </w:rPr>
            </w:pPr>
            <w:r w:rsidRPr="001A060E">
              <w:t>Ing. Jiří Veselý, ředitel Krajského pozemkového úřadu pro Středočeský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8B1A39" w:rsidP="00603D97">
            <w:pPr>
              <w:pStyle w:val="Tabulka-buky11"/>
            </w:pPr>
            <w:r>
              <w:t>p</w:t>
            </w:r>
            <w:r w:rsidRPr="008B1A39">
              <w:t xml:space="preserve">říslušný pracovník, KPÚ </w:t>
            </w:r>
            <w:r w:rsidR="00603D97" w:rsidRPr="00603D97">
              <w:t>Jitka Kettnerová</w:t>
            </w:r>
            <w:r w:rsidRPr="008B1A39">
              <w:t xml:space="preserve">, Pobočka </w:t>
            </w:r>
            <w:r w:rsidR="00603D97">
              <w:t>Mladá Boleslav</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8174BE" w:rsidP="008B1A39">
            <w:pPr>
              <w:pStyle w:val="Tabulka-buky11"/>
            </w:pPr>
            <w:r w:rsidRPr="008174BE">
              <w:t>Bělská 151</w:t>
            </w:r>
            <w:r>
              <w:t xml:space="preserve">, </w:t>
            </w:r>
            <w:r w:rsidRPr="008174BE">
              <w:t>293 01 Mladá Boleslav</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8174BE" w:rsidP="008B1A39">
            <w:pPr>
              <w:pStyle w:val="Tabulka-buky11"/>
            </w:pPr>
            <w:r>
              <w:t xml:space="preserve">+420 721 029 732 / +420 </w:t>
            </w:r>
            <w:r w:rsidRPr="008174BE">
              <w:t>702 167 719</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190AC0" w:rsidP="008B1A39">
            <w:pPr>
              <w:pStyle w:val="Tabulka-buky11"/>
            </w:pPr>
            <w:hyperlink r:id="rId9" w:history="1">
              <w:r w:rsidR="008174BE" w:rsidRPr="008174BE">
                <w:t>mboleslav.pk@spucr.cz</w:t>
              </w:r>
            </w:hyperlink>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8174BE">
        <w:rPr>
          <w:rStyle w:val="Siln"/>
        </w:rPr>
        <w:t>v k.ú.Březina u Mnichova Hradiště</w:t>
      </w:r>
      <w:r>
        <w:rPr>
          <w:rStyle w:val="Siln"/>
        </w:rPr>
        <w:t>.</w:t>
      </w:r>
      <w:r>
        <w:rPr>
          <w:lang w:val="cs-CZ"/>
        </w:rP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8174BE">
        <w:t>Březina u Mnichova Hradiště</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w:t>
      </w:r>
      <w:proofErr w:type="gramStart"/>
      <w:r w:rsidRPr="009A29FE">
        <w:rPr>
          <w:rStyle w:val="Siln"/>
        </w:rPr>
        <w:t xml:space="preserve">činí </w:t>
      </w:r>
      <w:r w:rsidR="009A29FE" w:rsidRPr="009A29FE">
        <w:rPr>
          <w:rStyle w:val="Siln"/>
        </w:rPr>
        <w:t>....................</w:t>
      </w:r>
      <w:r w:rsidR="00941DD3" w:rsidRPr="009A29FE">
        <w:rPr>
          <w:rStyle w:val="Siln"/>
        </w:rPr>
        <w:t xml:space="preserve"> Kč</w:t>
      </w:r>
      <w:proofErr w:type="gramEnd"/>
      <w:r w:rsidRPr="009A29FE">
        <w:rPr>
          <w:rStyle w:val="Siln"/>
        </w:rPr>
        <w:t xml:space="preserve"> bez DPH.</w:t>
      </w:r>
      <w:r w:rsidRPr="00004135">
        <w:rPr>
          <w:lang w:val="cs-CZ"/>
        </w:rPr>
        <w:t xml:space="preserve">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9D25F6">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692CC7">
        <w:t>Mladá Boleslav</w:t>
      </w:r>
      <w:r w:rsidR="00692CC7">
        <w:rPr>
          <w:lang w:val="cs-CZ"/>
        </w:rPr>
        <w:t xml:space="preserve">, adresa </w:t>
      </w:r>
      <w:r w:rsidR="00692CC7">
        <w:t>Bělská 151, 293 01 Mladá Boleslav</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B95F37" w:rsidRDefault="00867A5B" w:rsidP="0085110C">
            <w:pPr>
              <w:tabs>
                <w:tab w:val="right" w:pos="1026"/>
              </w:tabs>
              <w:spacing w:after="0" w:line="276" w:lineRule="auto"/>
              <w:ind w:left="34"/>
              <w:jc w:val="right"/>
              <w:rPr>
                <w:rStyle w:val="Siln"/>
              </w:rPr>
            </w:pPr>
            <w:r w:rsidRPr="00B95F37">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B95F37" w:rsidRDefault="0085110C">
            <w:pPr>
              <w:rPr>
                <w:rStyle w:val="Siln"/>
              </w:rPr>
            </w:pPr>
            <w:r w:rsidRPr="00B95F37">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B95F37" w:rsidRDefault="0085110C">
            <w:pPr>
              <w:rPr>
                <w:rStyle w:val="Siln"/>
              </w:rPr>
            </w:pPr>
            <w:r w:rsidRPr="00B95F37">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85110C" w:rsidRPr="0085110C" w:rsidRDefault="0085110C" w:rsidP="0085110C">
            <w:pPr>
              <w:pStyle w:val="Tabulka-buky11"/>
            </w:pPr>
            <w:r w:rsidRPr="0085110C">
              <w:t xml:space="preserve">4. Hlavní celek - Vytyčení pozemků dle zapsané DKM </w:t>
            </w:r>
          </w:p>
        </w:tc>
        <w:tc>
          <w:tcPr>
            <w:tcW w:w="1877" w:type="dxa"/>
            <w:tcBorders>
              <w:top w:val="single" w:sz="4" w:space="0" w:color="auto"/>
              <w:left w:val="single" w:sz="4" w:space="0" w:color="auto"/>
              <w:bottom w:val="single" w:sz="4" w:space="0" w:color="auto"/>
              <w:right w:val="single" w:sz="4" w:space="0" w:color="auto"/>
            </w:tcBorders>
          </w:tcPr>
          <w:p w:rsidR="0085110C" w:rsidRPr="00B95F37" w:rsidRDefault="0085110C">
            <w:pPr>
              <w:rPr>
                <w:rStyle w:val="Siln"/>
              </w:rPr>
            </w:pPr>
            <w:r w:rsidRPr="00B95F37">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Celková cena díla bez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B95F37" w:rsidRDefault="0085110C">
            <w:pPr>
              <w:rPr>
                <w:rStyle w:val="Siln"/>
              </w:rPr>
            </w:pPr>
            <w:r w:rsidRPr="00B95F37">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DPH 21%</w:t>
            </w:r>
          </w:p>
        </w:tc>
        <w:tc>
          <w:tcPr>
            <w:tcW w:w="1877" w:type="dxa"/>
            <w:tcBorders>
              <w:top w:val="single" w:sz="4" w:space="0" w:color="auto"/>
              <w:left w:val="single" w:sz="4" w:space="0" w:color="auto"/>
              <w:bottom w:val="single" w:sz="4" w:space="0" w:color="auto"/>
              <w:right w:val="single" w:sz="4" w:space="0" w:color="auto"/>
            </w:tcBorders>
            <w:hideMark/>
          </w:tcPr>
          <w:p w:rsidR="0085110C" w:rsidRPr="00B95F37" w:rsidRDefault="0085110C">
            <w:pPr>
              <w:rPr>
                <w:rStyle w:val="Siln"/>
              </w:rPr>
            </w:pPr>
            <w:r w:rsidRPr="00B95F37">
              <w:rPr>
                <w:rStyle w:val="Siln"/>
              </w:rPr>
              <w:t xml:space="preserve">                    ,- Kč</w:t>
            </w:r>
          </w:p>
        </w:tc>
      </w:tr>
      <w:tr w:rsidR="0085110C" w:rsidRPr="00004135" w:rsidTr="00B82F3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85110C" w:rsidRPr="0085110C" w:rsidRDefault="0085110C" w:rsidP="0085110C">
            <w:pPr>
              <w:pStyle w:val="Tabulka-buky11"/>
            </w:pPr>
            <w:r w:rsidRPr="0085110C">
              <w:t>Celková cena díla včetně DPH</w:t>
            </w:r>
          </w:p>
        </w:tc>
        <w:tc>
          <w:tcPr>
            <w:tcW w:w="1877" w:type="dxa"/>
            <w:tcBorders>
              <w:top w:val="single" w:sz="4" w:space="0" w:color="auto"/>
              <w:left w:val="single" w:sz="4" w:space="0" w:color="auto"/>
              <w:bottom w:val="single" w:sz="4" w:space="0" w:color="auto"/>
              <w:right w:val="single" w:sz="4" w:space="0" w:color="auto"/>
            </w:tcBorders>
            <w:hideMark/>
          </w:tcPr>
          <w:p w:rsidR="0085110C" w:rsidRPr="00B95F37" w:rsidRDefault="0085110C">
            <w:pPr>
              <w:rPr>
                <w:rStyle w:val="Siln"/>
              </w:rPr>
            </w:pPr>
            <w:r w:rsidRPr="00B95F37">
              <w:rPr>
                <w:rStyle w:val="Siln"/>
              </w:rPr>
              <w:t xml:space="preserve">                    ,-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0"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A42158">
        <w:t>100 000</w:t>
      </w:r>
      <w:r w:rsidRPr="00832965">
        <w:t xml:space="preserve">,- </w:t>
      </w:r>
      <w:r w:rsidR="00A42158">
        <w:t xml:space="preserve">Kč </w:t>
      </w:r>
      <w:r w:rsidR="00A42158" w:rsidRPr="00B95F37">
        <w:rPr>
          <w:rStyle w:val="Zvraznn"/>
        </w:rPr>
        <w:t>(slovy jednostotisíckorun</w:t>
      </w:r>
      <w:r w:rsidRPr="00B95F37">
        <w:rPr>
          <w:rStyle w:val="Zvraznn"/>
        </w:rPr>
        <w:t>českých)</w:t>
      </w:r>
      <w:r w:rsidRPr="00832965">
        <w:t xml:space="preserve">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w:t>
      </w:r>
      <w:r w:rsidR="00205D43" w:rsidRPr="00AC2332">
        <w:rPr>
          <w:rStyle w:val="Siln"/>
        </w:rPr>
        <w:t>t.</w:t>
      </w:r>
      <w:proofErr w:type="gramStart"/>
      <w:r w:rsidR="00205D43" w:rsidRPr="00AC2332">
        <w:rPr>
          <w:rStyle w:val="Siln"/>
        </w:rPr>
        <w:t>j. ...... Kč</w:t>
      </w:r>
      <w:proofErr w:type="gramEnd"/>
      <w:r w:rsidRPr="00AC2332">
        <w:rPr>
          <w:rStyle w:val="Siln"/>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211194" w:rsidRPr="00211194" w:rsidRDefault="00751711" w:rsidP="00EB48C8">
      <w:pPr>
        <w:pStyle w:val="Odstavecseseznamem"/>
        <w:rPr>
          <w:lang w:val="cs-CZ"/>
        </w:rPr>
      </w:pPr>
      <w:r>
        <w:t xml:space="preserve">Na </w:t>
      </w:r>
      <w:r w:rsidRPr="00751711">
        <w:t xml:space="preserve">plnění zakázky se </w:t>
      </w:r>
      <w:r w:rsidRPr="00211194">
        <w:rPr>
          <w:rStyle w:val="Odkazintenzivn"/>
        </w:rPr>
        <w:t>bude / nebude</w:t>
      </w:r>
      <w:r w:rsidRPr="00751711">
        <w:t xml:space="preserve"> podílet subdodavatel zhotovitele. Pokud ano, pak prostřednictvím subdodavatele nebudou plněny následující dílčí části uvedené v čl. III této smlouvy a příloze této smlouvy: </w:t>
      </w:r>
    </w:p>
    <w:p w:rsidR="00211194" w:rsidRPr="005D0B0A" w:rsidRDefault="00211194" w:rsidP="005D0B0A">
      <w:pPr>
        <w:pStyle w:val="Odstavec111"/>
        <w:rPr>
          <w:rStyle w:val="Zdraznnintenzivn"/>
          <w:b w:val="0"/>
          <w:bCs w:val="0"/>
          <w:i w:val="0"/>
          <w:iCs w:val="0"/>
          <w:color w:val="auto"/>
        </w:rPr>
      </w:pPr>
      <w:r w:rsidRPr="005D0B0A">
        <w:rPr>
          <w:rStyle w:val="Zdraznnintenzivn"/>
          <w:b w:val="0"/>
          <w:bCs w:val="0"/>
          <w:i w:val="0"/>
          <w:iCs w:val="0"/>
          <w:color w:val="auto"/>
        </w:rPr>
        <w:t xml:space="preserve">hlavní celek 3.1. Přípravné práce, fakturační celek 3.1.4 Rozbor současného stavu </w:t>
      </w:r>
    </w:p>
    <w:p w:rsidR="00211194" w:rsidRPr="005D0B0A" w:rsidRDefault="00211194" w:rsidP="005D0B0A">
      <w:pPr>
        <w:pStyle w:val="Odstavec111"/>
        <w:rPr>
          <w:rStyle w:val="Zdraznnintenzivn"/>
          <w:b w:val="0"/>
          <w:bCs w:val="0"/>
          <w:i w:val="0"/>
          <w:iCs w:val="0"/>
          <w:color w:val="auto"/>
        </w:rPr>
      </w:pPr>
      <w:r w:rsidRPr="005D0B0A">
        <w:rPr>
          <w:rStyle w:val="Zdraznnintenzivn"/>
          <w:b w:val="0"/>
          <w:bCs w:val="0"/>
          <w:i w:val="0"/>
          <w:iCs w:val="0"/>
          <w:color w:val="auto"/>
        </w:rPr>
        <w:t>hlavní celek 3.1. Přípravné práce, fakturační celek 3.1.5. Dokumentace k soupisu nároků vlastníků pozemků</w:t>
      </w:r>
    </w:p>
    <w:p w:rsidR="00211194" w:rsidRPr="005D0B0A" w:rsidRDefault="00211194" w:rsidP="005D0B0A">
      <w:pPr>
        <w:pStyle w:val="Odstavec111"/>
        <w:rPr>
          <w:rStyle w:val="Zdraznnintenzivn"/>
          <w:b w:val="0"/>
          <w:bCs w:val="0"/>
          <w:i w:val="0"/>
          <w:iCs w:val="0"/>
          <w:color w:val="auto"/>
        </w:rPr>
      </w:pPr>
      <w:r w:rsidRPr="005D0B0A">
        <w:rPr>
          <w:rStyle w:val="Zdraznnintenzivn"/>
          <w:b w:val="0"/>
          <w:bCs w:val="0"/>
          <w:i w:val="0"/>
          <w:iCs w:val="0"/>
          <w:color w:val="auto"/>
        </w:rPr>
        <w:t xml:space="preserve">hlavní celek 3.2. Návrhové práce, fakturační celek 3.2.1. Vypracování plánu společných zařízení </w:t>
      </w:r>
    </w:p>
    <w:p w:rsidR="00211194" w:rsidRPr="005D0B0A" w:rsidRDefault="00211194" w:rsidP="005D0B0A">
      <w:pPr>
        <w:pStyle w:val="Odstavec111"/>
        <w:rPr>
          <w:rStyle w:val="Zdraznnintenzivn"/>
          <w:b w:val="0"/>
          <w:bCs w:val="0"/>
          <w:i w:val="0"/>
          <w:iCs w:val="0"/>
          <w:color w:val="auto"/>
        </w:rPr>
      </w:pPr>
      <w:r w:rsidRPr="005D0B0A">
        <w:rPr>
          <w:rStyle w:val="Zdraznnintenzivn"/>
          <w:b w:val="0"/>
          <w:bCs w:val="0"/>
          <w:i w:val="0"/>
          <w:iCs w:val="0"/>
          <w:color w:val="auto"/>
        </w:rPr>
        <w:t>hlavní celek 3.2. Návrhové práce, fakturační celek 3.2.2. Vypracování návrhu nového uspořádání pozemků k vystavení dle § 11 odst. 1 zákona</w:t>
      </w:r>
    </w:p>
    <w:p w:rsidR="00211194" w:rsidRPr="005D0B0A" w:rsidRDefault="00211194" w:rsidP="005D0B0A">
      <w:pPr>
        <w:pStyle w:val="Odstavec111"/>
        <w:rPr>
          <w:rStyle w:val="Zdraznnintenzivn"/>
          <w:b w:val="0"/>
          <w:bCs w:val="0"/>
          <w:i w:val="0"/>
          <w:iCs w:val="0"/>
          <w:color w:val="auto"/>
        </w:rPr>
      </w:pPr>
      <w:r w:rsidRPr="005D0B0A">
        <w:rPr>
          <w:rStyle w:val="Zdraznnintenzivn"/>
          <w:b w:val="0"/>
          <w:bCs w:val="0"/>
          <w:i w:val="0"/>
          <w:iCs w:val="0"/>
          <w:color w:val="auto"/>
        </w:rPr>
        <w:t>hlavní celek 3.2. Návrhové práce, fakturační celek 3.2.3. Předložení aktuální dokumentace návrhu KoPÚ</w:t>
      </w:r>
    </w:p>
    <w:p w:rsidR="00751711" w:rsidRPr="00AD7D31" w:rsidRDefault="00751711" w:rsidP="00211194">
      <w:pPr>
        <w:pStyle w:val="Odstavecseseznamem"/>
        <w:numPr>
          <w:ilvl w:val="0"/>
          <w:numId w:val="0"/>
        </w:numPr>
        <w:ind w:left="567"/>
        <w:rPr>
          <w:lang w:val="cs-CZ"/>
        </w:rPr>
      </w:pPr>
      <w:r w:rsidRPr="00751711">
        <w:t>(omezení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w:t>
            </w:r>
            <w:r w:rsidR="00066F26">
              <w:t xml:space="preserve"> Praze</w:t>
            </w:r>
            <w:r w:rsidRPr="00004135">
              <w:rPr>
                <w:lang w:val="cs-CZ"/>
              </w:rPr>
              <w:t xml:space="preserve">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B11C9D" w:rsidRDefault="005D0B0A" w:rsidP="005D0B0A">
            <w:bookmarkStart w:id="1" w:name="_GoBack"/>
            <w:r>
              <w:t>Ing. Jiří Veselý</w:t>
            </w:r>
          </w:p>
          <w:p w:rsidR="005D0B0A" w:rsidRPr="005D0B0A" w:rsidRDefault="005D0B0A" w:rsidP="005D0B0A">
            <w:pPr>
              <w:rPr>
                <w:rStyle w:val="Zvraznn"/>
              </w:rPr>
            </w:pPr>
            <w:r w:rsidRPr="005D0B0A">
              <w:rPr>
                <w:rStyle w:val="Zvraznn"/>
              </w:rPr>
              <w:t>Ředitel KPÚ pro Středočeský kraj</w:t>
            </w:r>
            <w:bookmarkEnd w:id="1"/>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190AC0">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00AC2332" w:rsidRPr="00AC2332">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Komplexní pozemkové úpravy v k. ú. ……..</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F9826AC"/>
    <w:multiLevelType w:val="multilevel"/>
    <w:tmpl w:val="CD34FDB4"/>
    <w:lvl w:ilvl="0">
      <w:start w:val="1"/>
      <w:numFmt w:val="decimal"/>
      <w:lvlText w:val="%1."/>
      <w:lvlJc w:val="left"/>
      <w:pPr>
        <w:tabs>
          <w:tab w:val="num" w:pos="1428"/>
        </w:tabs>
        <w:ind w:left="1428" w:hanging="360"/>
      </w:pPr>
      <w:rPr>
        <w:rFonts w:cs="Times New Roman" w:hint="default"/>
      </w:rPr>
    </w:lvl>
    <w:lvl w:ilvl="1">
      <w:start w:val="1"/>
      <w:numFmt w:val="decimal"/>
      <w:isLgl/>
      <w:lvlText w:val="%1.%2"/>
      <w:lvlJc w:val="left"/>
      <w:pPr>
        <w:tabs>
          <w:tab w:val="num" w:pos="1773"/>
        </w:tabs>
        <w:ind w:left="1773" w:hanging="705"/>
      </w:pPr>
      <w:rPr>
        <w:rFonts w:cs="Times New Roman" w:hint="default"/>
      </w:rPr>
    </w:lvl>
    <w:lvl w:ilvl="2">
      <w:start w:val="1"/>
      <w:numFmt w:val="decimal"/>
      <w:isLgl/>
      <w:lvlText w:val="%1.%2.%3"/>
      <w:lvlJc w:val="left"/>
      <w:pPr>
        <w:tabs>
          <w:tab w:val="num" w:pos="1788"/>
        </w:tabs>
        <w:ind w:left="1788" w:hanging="720"/>
      </w:pPr>
      <w:rPr>
        <w:rFonts w:cs="Times New Roman" w:hint="default"/>
      </w:rPr>
    </w:lvl>
    <w:lvl w:ilvl="3">
      <w:start w:val="1"/>
      <w:numFmt w:val="decimal"/>
      <w:isLgl/>
      <w:lvlText w:val="%1.%2.%3.%4"/>
      <w:lvlJc w:val="left"/>
      <w:pPr>
        <w:tabs>
          <w:tab w:val="num" w:pos="1788"/>
        </w:tabs>
        <w:ind w:left="1788" w:hanging="720"/>
      </w:pPr>
      <w:rPr>
        <w:rFonts w:cs="Times New Roman" w:hint="default"/>
      </w:rPr>
    </w:lvl>
    <w:lvl w:ilvl="4">
      <w:start w:val="1"/>
      <w:numFmt w:val="decimal"/>
      <w:isLgl/>
      <w:lvlText w:val="%1.%2.%3.%4.%5"/>
      <w:lvlJc w:val="left"/>
      <w:pPr>
        <w:tabs>
          <w:tab w:val="num" w:pos="2148"/>
        </w:tabs>
        <w:ind w:left="2148" w:hanging="1080"/>
      </w:pPr>
      <w:rPr>
        <w:rFonts w:cs="Times New Roman" w:hint="default"/>
      </w:rPr>
    </w:lvl>
    <w:lvl w:ilvl="5">
      <w:start w:val="1"/>
      <w:numFmt w:val="decimal"/>
      <w:isLgl/>
      <w:lvlText w:val="%1.%2.%3.%4.%5.%6"/>
      <w:lvlJc w:val="left"/>
      <w:pPr>
        <w:tabs>
          <w:tab w:val="num" w:pos="2148"/>
        </w:tabs>
        <w:ind w:left="2148" w:hanging="1080"/>
      </w:pPr>
      <w:rPr>
        <w:rFonts w:cs="Times New Roman" w:hint="default"/>
      </w:rPr>
    </w:lvl>
    <w:lvl w:ilvl="6">
      <w:start w:val="1"/>
      <w:numFmt w:val="decimal"/>
      <w:isLgl/>
      <w:lvlText w:val="%1.%2.%3.%4.%5.%6.%7"/>
      <w:lvlJc w:val="left"/>
      <w:pPr>
        <w:tabs>
          <w:tab w:val="num" w:pos="2508"/>
        </w:tabs>
        <w:ind w:left="2508" w:hanging="1440"/>
      </w:pPr>
      <w:rPr>
        <w:rFonts w:cs="Times New Roman" w:hint="default"/>
      </w:rPr>
    </w:lvl>
    <w:lvl w:ilvl="7">
      <w:start w:val="1"/>
      <w:numFmt w:val="decimal"/>
      <w:isLgl/>
      <w:lvlText w:val="%1.%2.%3.%4.%5.%6.%7.%8"/>
      <w:lvlJc w:val="left"/>
      <w:pPr>
        <w:tabs>
          <w:tab w:val="num" w:pos="2508"/>
        </w:tabs>
        <w:ind w:left="2508" w:hanging="1440"/>
      </w:pPr>
      <w:rPr>
        <w:rFonts w:cs="Times New Roman" w:hint="default"/>
      </w:rPr>
    </w:lvl>
    <w:lvl w:ilvl="8">
      <w:start w:val="1"/>
      <w:numFmt w:val="decimal"/>
      <w:isLgl/>
      <w:lvlText w:val="%1.%2.%3.%4.%5.%6.%7.%8.%9"/>
      <w:lvlJc w:val="left"/>
      <w:pPr>
        <w:tabs>
          <w:tab w:val="num" w:pos="2868"/>
        </w:tabs>
        <w:ind w:left="2868" w:hanging="1800"/>
      </w:pPr>
      <w:rPr>
        <w:rFonts w:cs="Times New Roman" w:hint="default"/>
      </w:rPr>
    </w:lvl>
  </w:abstractNum>
  <w:abstractNum w:abstractNumId="3">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1AE1267"/>
    <w:multiLevelType w:val="hybridMultilevel"/>
    <w:tmpl w:val="0504D34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6B2CE9C8">
      <w:start w:val="1"/>
      <w:numFmt w:val="bullet"/>
      <w:lvlText w:val="–"/>
      <w:lvlJc w:val="left"/>
      <w:pPr>
        <w:tabs>
          <w:tab w:val="num" w:pos="2640"/>
        </w:tabs>
        <w:ind w:left="264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F20A235A">
      <w:start w:val="1"/>
      <w:numFmt w:val="bullet"/>
      <w:lvlText w:val="o"/>
      <w:lvlJc w:val="left"/>
      <w:pPr>
        <w:tabs>
          <w:tab w:val="num" w:pos="3600"/>
        </w:tabs>
        <w:ind w:left="3600" w:hanging="360"/>
      </w:pPr>
      <w:rPr>
        <w:rFonts w:ascii="Courier New" w:hAnsi="Courier New" w:cs="Courier New" w:hint="default"/>
        <w:b/>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10"/>
  </w:num>
  <w:num w:numId="2">
    <w:abstractNumId w:val="3"/>
  </w:num>
  <w:num w:numId="3">
    <w:abstractNumId w:val="1"/>
  </w:num>
  <w:num w:numId="4">
    <w:abstractNumId w:val="4"/>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26"/>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36BC5"/>
    <w:rsid w:val="001545F1"/>
    <w:rsid w:val="001854EE"/>
    <w:rsid w:val="00190AC0"/>
    <w:rsid w:val="0019518F"/>
    <w:rsid w:val="001A060E"/>
    <w:rsid w:val="001D5389"/>
    <w:rsid w:val="001F66AF"/>
    <w:rsid w:val="00200280"/>
    <w:rsid w:val="00203C2D"/>
    <w:rsid w:val="00205D43"/>
    <w:rsid w:val="00206C94"/>
    <w:rsid w:val="00211194"/>
    <w:rsid w:val="00212857"/>
    <w:rsid w:val="002428CB"/>
    <w:rsid w:val="0025120D"/>
    <w:rsid w:val="00271555"/>
    <w:rsid w:val="00271E8C"/>
    <w:rsid w:val="00275DBD"/>
    <w:rsid w:val="00276384"/>
    <w:rsid w:val="00280088"/>
    <w:rsid w:val="00281525"/>
    <w:rsid w:val="00286B89"/>
    <w:rsid w:val="0029331B"/>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2D37"/>
    <w:rsid w:val="004369D5"/>
    <w:rsid w:val="0044436D"/>
    <w:rsid w:val="00466841"/>
    <w:rsid w:val="00482CB9"/>
    <w:rsid w:val="004836FE"/>
    <w:rsid w:val="00494527"/>
    <w:rsid w:val="004A29B7"/>
    <w:rsid w:val="004B0023"/>
    <w:rsid w:val="004C12F3"/>
    <w:rsid w:val="004D6EEF"/>
    <w:rsid w:val="004D6F9F"/>
    <w:rsid w:val="005021DE"/>
    <w:rsid w:val="0050344D"/>
    <w:rsid w:val="005074DB"/>
    <w:rsid w:val="00516AEF"/>
    <w:rsid w:val="00555DD2"/>
    <w:rsid w:val="005846D5"/>
    <w:rsid w:val="005D0B0A"/>
    <w:rsid w:val="00603D97"/>
    <w:rsid w:val="00605862"/>
    <w:rsid w:val="006058D4"/>
    <w:rsid w:val="00612880"/>
    <w:rsid w:val="006269D6"/>
    <w:rsid w:val="00634F2E"/>
    <w:rsid w:val="00650A7A"/>
    <w:rsid w:val="006526D9"/>
    <w:rsid w:val="00653CDB"/>
    <w:rsid w:val="00692CC7"/>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174BE"/>
    <w:rsid w:val="00820E36"/>
    <w:rsid w:val="008252F0"/>
    <w:rsid w:val="00832965"/>
    <w:rsid w:val="008450FC"/>
    <w:rsid w:val="008503B6"/>
    <w:rsid w:val="0085110C"/>
    <w:rsid w:val="008527D5"/>
    <w:rsid w:val="00867A5B"/>
    <w:rsid w:val="008B1A39"/>
    <w:rsid w:val="008B5D87"/>
    <w:rsid w:val="008C1848"/>
    <w:rsid w:val="008C2BD0"/>
    <w:rsid w:val="008D2DD1"/>
    <w:rsid w:val="008E3999"/>
    <w:rsid w:val="008E39DE"/>
    <w:rsid w:val="008F0213"/>
    <w:rsid w:val="008F16D1"/>
    <w:rsid w:val="008F666C"/>
    <w:rsid w:val="00915E53"/>
    <w:rsid w:val="009247A2"/>
    <w:rsid w:val="009405CA"/>
    <w:rsid w:val="00941DD3"/>
    <w:rsid w:val="0094367B"/>
    <w:rsid w:val="009459BB"/>
    <w:rsid w:val="00953DE2"/>
    <w:rsid w:val="009611F8"/>
    <w:rsid w:val="00961FAC"/>
    <w:rsid w:val="00966D11"/>
    <w:rsid w:val="00977B0F"/>
    <w:rsid w:val="009A29FE"/>
    <w:rsid w:val="009A55E2"/>
    <w:rsid w:val="009B7E28"/>
    <w:rsid w:val="009D25F6"/>
    <w:rsid w:val="009D5484"/>
    <w:rsid w:val="00A00D3A"/>
    <w:rsid w:val="00A05ECE"/>
    <w:rsid w:val="00A1442F"/>
    <w:rsid w:val="00A36AD7"/>
    <w:rsid w:val="00A42158"/>
    <w:rsid w:val="00A72063"/>
    <w:rsid w:val="00AB2470"/>
    <w:rsid w:val="00AB3025"/>
    <w:rsid w:val="00AC037E"/>
    <w:rsid w:val="00AC2332"/>
    <w:rsid w:val="00AC40E6"/>
    <w:rsid w:val="00AC4B33"/>
    <w:rsid w:val="00AD7D31"/>
    <w:rsid w:val="00B11C9D"/>
    <w:rsid w:val="00B14F80"/>
    <w:rsid w:val="00B260F0"/>
    <w:rsid w:val="00B71644"/>
    <w:rsid w:val="00B772D4"/>
    <w:rsid w:val="00B95F37"/>
    <w:rsid w:val="00BA0F04"/>
    <w:rsid w:val="00BA111F"/>
    <w:rsid w:val="00BA455D"/>
    <w:rsid w:val="00BB0254"/>
    <w:rsid w:val="00BB2D69"/>
    <w:rsid w:val="00BB615C"/>
    <w:rsid w:val="00BC1B25"/>
    <w:rsid w:val="00BD3AE6"/>
    <w:rsid w:val="00BF79E6"/>
    <w:rsid w:val="00C4389D"/>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62A67"/>
    <w:rsid w:val="00E9294E"/>
    <w:rsid w:val="00EB0F98"/>
    <w:rsid w:val="00EB48C8"/>
    <w:rsid w:val="00EB78CE"/>
    <w:rsid w:val="00EC6DF7"/>
    <w:rsid w:val="00ED056C"/>
    <w:rsid w:val="00ED22C2"/>
    <w:rsid w:val="00F1457B"/>
    <w:rsid w:val="00F14E52"/>
    <w:rsid w:val="00F20514"/>
    <w:rsid w:val="00F465FC"/>
    <w:rsid w:val="00F736DF"/>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Odkazintenzivn">
    <w:name w:val="Intense Reference"/>
    <w:basedOn w:val="Standardnpsmoodstavce"/>
    <w:uiPriority w:val="32"/>
    <w:qFormat/>
    <w:rsid w:val="00603D97"/>
    <w:rPr>
      <w:b/>
      <w:bCs/>
      <w:smallCaps/>
      <w:color w:val="ED7D31" w:themeColor="accent2"/>
      <w:spacing w:val="5"/>
      <w:u w:val="single"/>
    </w:rPr>
  </w:style>
  <w:style w:type="character" w:styleId="Zdraznnintenzivn">
    <w:name w:val="Intense Emphasis"/>
    <w:basedOn w:val="Standardnpsmoodstavce"/>
    <w:uiPriority w:val="21"/>
    <w:qFormat/>
    <w:rsid w:val="00211194"/>
    <w:rPr>
      <w:b/>
      <w:bCs/>
      <w:i/>
      <w:iCs/>
      <w:color w:val="5B9BD5" w:themeColor="accent1"/>
    </w:rPr>
  </w:style>
  <w:style w:type="character" w:styleId="Zvraznn">
    <w:name w:val="Emphasis"/>
    <w:basedOn w:val="Standardnpsmoodstavce"/>
    <w:uiPriority w:val="20"/>
    <w:qFormat/>
    <w:rsid w:val="005D0B0A"/>
    <w:rPr>
      <w:i/>
      <w:iCs/>
    </w:rPr>
  </w:style>
  <w:style w:type="paragraph" w:styleId="Citt">
    <w:name w:val="Quote"/>
    <w:basedOn w:val="Normln"/>
    <w:next w:val="Normln"/>
    <w:link w:val="CittChar"/>
    <w:uiPriority w:val="29"/>
    <w:qFormat/>
    <w:rsid w:val="009A29FE"/>
    <w:rPr>
      <w:i/>
      <w:iCs/>
      <w:color w:val="000000" w:themeColor="text1"/>
    </w:rPr>
  </w:style>
  <w:style w:type="character" w:customStyle="1" w:styleId="CittChar">
    <w:name w:val="Citát Char"/>
    <w:basedOn w:val="Standardnpsmoodstavce"/>
    <w:link w:val="Citt"/>
    <w:uiPriority w:val="29"/>
    <w:rsid w:val="009A29FE"/>
    <w:rPr>
      <w:i/>
      <w:iCs/>
      <w:color w:val="000000" w:themeColor="text1"/>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Odkazintenzivn">
    <w:name w:val="Intense Reference"/>
    <w:basedOn w:val="Standardnpsmoodstavce"/>
    <w:uiPriority w:val="32"/>
    <w:qFormat/>
    <w:rsid w:val="00603D97"/>
    <w:rPr>
      <w:b/>
      <w:bCs/>
      <w:smallCaps/>
      <w:color w:val="ED7D31" w:themeColor="accent2"/>
      <w:spacing w:val="5"/>
      <w:u w:val="single"/>
    </w:rPr>
  </w:style>
  <w:style w:type="character" w:styleId="Zdraznnintenzivn">
    <w:name w:val="Intense Emphasis"/>
    <w:basedOn w:val="Standardnpsmoodstavce"/>
    <w:uiPriority w:val="21"/>
    <w:qFormat/>
    <w:rsid w:val="00211194"/>
    <w:rPr>
      <w:b/>
      <w:bCs/>
      <w:i/>
      <w:iCs/>
      <w:color w:val="5B9BD5" w:themeColor="accent1"/>
    </w:rPr>
  </w:style>
  <w:style w:type="character" w:styleId="Zvraznn">
    <w:name w:val="Emphasis"/>
    <w:basedOn w:val="Standardnpsmoodstavce"/>
    <w:uiPriority w:val="20"/>
    <w:qFormat/>
    <w:rsid w:val="005D0B0A"/>
    <w:rPr>
      <w:i/>
      <w:iCs/>
    </w:rPr>
  </w:style>
  <w:style w:type="paragraph" w:styleId="Citt">
    <w:name w:val="Quote"/>
    <w:basedOn w:val="Normln"/>
    <w:next w:val="Normln"/>
    <w:link w:val="CittChar"/>
    <w:uiPriority w:val="29"/>
    <w:qFormat/>
    <w:rsid w:val="009A29FE"/>
    <w:rPr>
      <w:i/>
      <w:iCs/>
      <w:color w:val="000000" w:themeColor="text1"/>
    </w:rPr>
  </w:style>
  <w:style w:type="character" w:customStyle="1" w:styleId="CittChar">
    <w:name w:val="Citát Char"/>
    <w:basedOn w:val="Standardnpsmoodstavce"/>
    <w:link w:val="Citt"/>
    <w:uiPriority w:val="29"/>
    <w:rsid w:val="009A29FE"/>
    <w:rPr>
      <w:i/>
      <w:iCs/>
      <w:color w:val="000000" w:themeColor="text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boleslav.pk@spucr.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EBAD2-0098-45E4-BC3A-56CF26C6B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17</Pages>
  <Words>7320</Words>
  <Characters>43194</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herinkf</cp:lastModifiedBy>
  <cp:revision>23</cp:revision>
  <cp:lastPrinted>2015-09-30T07:46:00Z</cp:lastPrinted>
  <dcterms:created xsi:type="dcterms:W3CDTF">2016-06-16T11:03:00Z</dcterms:created>
  <dcterms:modified xsi:type="dcterms:W3CDTF">2016-07-20T13:30:00Z</dcterms:modified>
</cp:coreProperties>
</file>