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0BFD5394" w:rsidR="00E0086F" w:rsidRPr="00ED6435" w:rsidRDefault="002A7C84" w:rsidP="002A7C84">
      <w:pPr>
        <w:pStyle w:val="Nzev"/>
        <w:tabs>
          <w:tab w:val="center" w:pos="4876"/>
          <w:tab w:val="left" w:pos="6762"/>
        </w:tabs>
        <w:jc w:val="left"/>
        <w:rPr>
          <w:rFonts w:ascii="Arial" w:hAnsi="Arial"/>
          <w:b w:val="0"/>
          <w:bCs w:val="0"/>
          <w:szCs w:val="22"/>
        </w:rPr>
      </w:pPr>
      <w:r>
        <w:rPr>
          <w:rFonts w:ascii="Arial" w:hAnsi="Arial"/>
          <w:szCs w:val="22"/>
        </w:rPr>
        <w:tab/>
      </w:r>
      <w:r w:rsidR="00E0086F" w:rsidRPr="00ED6435">
        <w:rPr>
          <w:rFonts w:ascii="Arial" w:hAnsi="Arial"/>
          <w:szCs w:val="22"/>
        </w:rPr>
        <w:t>SMLOUVA O DÍLO</w:t>
      </w:r>
      <w:r>
        <w:rPr>
          <w:rFonts w:ascii="Arial" w:hAnsi="Arial"/>
          <w:szCs w:val="22"/>
        </w:rPr>
        <w:tab/>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21A32B2" w14:textId="77777777" w:rsidR="00AB70B8" w:rsidRPr="00AB70B8" w:rsidRDefault="00AB70B8" w:rsidP="00AB70B8">
      <w:pPr>
        <w:spacing w:after="120"/>
        <w:ind w:left="360"/>
        <w:jc w:val="both"/>
        <w:rPr>
          <w:rFonts w:ascii="Arial" w:hAnsi="Arial" w:cs="Arial"/>
        </w:rPr>
      </w:pPr>
      <w:r w:rsidRPr="00AB70B8">
        <w:rPr>
          <w:rFonts w:ascii="Arial" w:hAnsi="Arial" w:cs="Arial"/>
        </w:rPr>
        <w:t>se sídlem Husinecká 1024/</w:t>
      </w:r>
      <w:proofErr w:type="gramStart"/>
      <w:r w:rsidRPr="00AB70B8">
        <w:rPr>
          <w:rFonts w:ascii="Arial" w:hAnsi="Arial" w:cs="Arial"/>
        </w:rPr>
        <w:t>11a</w:t>
      </w:r>
      <w:proofErr w:type="gramEnd"/>
      <w:r w:rsidRPr="00AB70B8">
        <w:rPr>
          <w:rFonts w:ascii="Arial" w:hAnsi="Arial" w:cs="Arial"/>
        </w:rPr>
        <w:t xml:space="preserve">, 130 00 Praha 3 – Žižkov, IČO: 013 12 774, Krajský pozemkový úřad pro </w:t>
      </w:r>
      <w:r w:rsidRPr="00AB70B8">
        <w:rPr>
          <w:rFonts w:ascii="Arial" w:hAnsi="Arial" w:cs="Arial"/>
          <w:snapToGrid w:val="0"/>
        </w:rPr>
        <w:t>Středočeský kraj a hl. m. Praha,</w:t>
      </w:r>
      <w:r w:rsidRPr="00AB70B8">
        <w:rPr>
          <w:rFonts w:ascii="Arial" w:hAnsi="Arial" w:cs="Arial"/>
        </w:rPr>
        <w:t xml:space="preserve"> </w:t>
      </w:r>
      <w:r w:rsidRPr="00AB70B8">
        <w:rPr>
          <w:rFonts w:ascii="Arial" w:hAnsi="Arial" w:cs="Arial"/>
          <w:snapToGrid w:val="0"/>
        </w:rPr>
        <w:t>na adrese nám. Winstona Churchilla 1800/2, 13000 Praha 3.</w:t>
      </w:r>
    </w:p>
    <w:p w14:paraId="7217D07F" w14:textId="77777777" w:rsidR="00AB70B8" w:rsidRPr="00AB70B8" w:rsidRDefault="00AB70B8" w:rsidP="00AB70B8">
      <w:pPr>
        <w:spacing w:after="120"/>
        <w:ind w:left="360"/>
        <w:jc w:val="both"/>
        <w:rPr>
          <w:rFonts w:ascii="Arial" w:hAnsi="Arial" w:cs="Arial"/>
        </w:rPr>
      </w:pPr>
      <w:r w:rsidRPr="00AB70B8">
        <w:rPr>
          <w:rFonts w:ascii="Arial" w:hAnsi="Arial" w:cs="Arial"/>
        </w:rPr>
        <w:t>Zastoupená:</w:t>
      </w:r>
      <w:r w:rsidRPr="00AB70B8">
        <w:rPr>
          <w:rFonts w:ascii="Arial" w:hAnsi="Arial" w:cs="Arial"/>
          <w:iCs/>
        </w:rPr>
        <w:t xml:space="preserve"> Ing. Jiří Veselý, ředitel KPÚ</w:t>
      </w:r>
    </w:p>
    <w:p w14:paraId="679B3B2B" w14:textId="727FFC93"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B70B8">
        <w:rPr>
          <w:rFonts w:ascii="Arial" w:hAnsi="Arial" w:cs="Arial"/>
        </w:rPr>
        <w:t>Ing. Jiří Veselý, řed</w:t>
      </w:r>
      <w:r w:rsidR="009855E1">
        <w:rPr>
          <w:rFonts w:ascii="Arial" w:hAnsi="Arial" w:cs="Arial"/>
        </w:rPr>
        <w:t>itel</w:t>
      </w:r>
      <w:r w:rsidR="00AB70B8">
        <w:rPr>
          <w:rFonts w:ascii="Arial" w:hAnsi="Arial" w:cs="Arial"/>
        </w:rPr>
        <w:t xml:space="preserve"> KPÚ</w:t>
      </w:r>
      <w:r w:rsidRPr="00ED6435">
        <w:rPr>
          <w:rFonts w:ascii="Arial" w:hAnsi="Arial" w:cs="Arial"/>
        </w:rPr>
        <w:t xml:space="preserve"> </w:t>
      </w:r>
    </w:p>
    <w:p w14:paraId="4939C5C6" w14:textId="7C6275F2"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AB70B8" w:rsidRPr="00AB70B8">
        <w:rPr>
          <w:rFonts w:ascii="Arial" w:hAnsi="Arial" w:cs="Arial"/>
        </w:rPr>
        <w:t xml:space="preserve"> </w:t>
      </w:r>
      <w:r w:rsidR="00AB70B8">
        <w:rPr>
          <w:rFonts w:ascii="Arial" w:hAnsi="Arial" w:cs="Arial"/>
        </w:rPr>
        <w:t>Bc. Jana Machulková DiS, Mgr. Roman Hanzík; pobočka Mladá Boleslav</w:t>
      </w:r>
      <w:r w:rsidRPr="00ED6435">
        <w:rPr>
          <w:rFonts w:ascii="Arial" w:hAnsi="Arial" w:cs="Arial"/>
          <w:snapToGrid w:val="0"/>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6853B2FB"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AB70B8">
        <w:rPr>
          <w:rFonts w:ascii="Arial" w:hAnsi="Arial" w:cs="Arial"/>
          <w:snapToGrid w:val="0"/>
        </w:rPr>
        <w:t>+420 777 864 422, +420 602 569 830</w:t>
      </w:r>
    </w:p>
    <w:p w14:paraId="073F5E87" w14:textId="343F81CF"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B70B8" w:rsidRPr="00AB70B8">
        <w:rPr>
          <w:rFonts w:ascii="Arial" w:hAnsi="Arial" w:cs="Arial"/>
          <w:snapToGrid w:val="0"/>
        </w:rPr>
        <w:t>jana.machulkova@spu.gov.cz</w:t>
      </w:r>
      <w:r w:rsidR="00AB70B8">
        <w:rPr>
          <w:rFonts w:ascii="Arial" w:hAnsi="Arial" w:cs="Arial"/>
          <w:snapToGrid w:val="0"/>
        </w:rPr>
        <w:t xml:space="preserve">, </w:t>
      </w:r>
      <w:r w:rsidR="00AB70B8" w:rsidRPr="00AB70B8">
        <w:rPr>
          <w:rFonts w:ascii="Arial" w:hAnsi="Arial" w:cs="Arial"/>
          <w:snapToGrid w:val="0"/>
        </w:rPr>
        <w:t>roman.hanzik@spu.gov.cz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B70B8" w:rsidRDefault="00E0086F" w:rsidP="00DB56FF">
      <w:pPr>
        <w:numPr>
          <w:ilvl w:val="0"/>
          <w:numId w:val="13"/>
        </w:numPr>
        <w:spacing w:before="120" w:after="120" w:line="240" w:lineRule="auto"/>
        <w:ind w:left="567" w:hanging="567"/>
        <w:jc w:val="both"/>
        <w:rPr>
          <w:rFonts w:ascii="Arial" w:hAnsi="Arial" w:cs="Arial"/>
          <w:b/>
          <w:highlight w:val="yellow"/>
        </w:rPr>
      </w:pPr>
      <w:r w:rsidRPr="00AB70B8">
        <w:rPr>
          <w:rFonts w:ascii="Arial" w:hAnsi="Arial" w:cs="Arial"/>
          <w:b/>
          <w:highlight w:val="yellow"/>
        </w:rPr>
        <w:t>[Obchodní firma zhotovitele]</w:t>
      </w:r>
    </w:p>
    <w:p w14:paraId="32BEDF50" w14:textId="77777777" w:rsidR="00E0086F" w:rsidRPr="00AB70B8" w:rsidRDefault="00E0086F" w:rsidP="00DB56FF">
      <w:pPr>
        <w:spacing w:before="120" w:after="120"/>
        <w:ind w:left="567"/>
        <w:jc w:val="both"/>
        <w:rPr>
          <w:rFonts w:ascii="Arial" w:hAnsi="Arial" w:cs="Arial"/>
          <w:snapToGrid w:val="0"/>
          <w:highlight w:val="yellow"/>
        </w:rPr>
      </w:pPr>
      <w:r w:rsidRPr="00AB70B8">
        <w:rPr>
          <w:rFonts w:ascii="Arial" w:hAnsi="Arial" w:cs="Arial"/>
          <w:highlight w:val="yellow"/>
        </w:rPr>
        <w:t xml:space="preserve">společnost založená a existující podle právního řádu [České republiky], </w:t>
      </w:r>
      <w:r w:rsidRPr="00AB70B8">
        <w:rPr>
          <w:rFonts w:ascii="Arial" w:hAnsi="Arial" w:cs="Arial"/>
          <w:bCs/>
          <w:highlight w:val="yellow"/>
        </w:rPr>
        <w:t>se sídlem</w:t>
      </w:r>
      <w:proofErr w:type="gramStart"/>
      <w:r w:rsidRPr="00AB70B8">
        <w:rPr>
          <w:rFonts w:ascii="Arial" w:hAnsi="Arial" w:cs="Arial"/>
          <w:bCs/>
          <w:highlight w:val="yellow"/>
        </w:rPr>
        <w:t xml:space="preserve"> </w:t>
      </w:r>
      <w:r w:rsidRPr="00AB70B8">
        <w:rPr>
          <w:rFonts w:ascii="Arial" w:hAnsi="Arial" w:cs="Arial"/>
          <w:snapToGrid w:val="0"/>
          <w:highlight w:val="yellow"/>
        </w:rPr>
        <w:t>....</w:t>
      </w:r>
      <w:proofErr w:type="gramEnd"/>
      <w:r w:rsidRPr="00AB70B8">
        <w:rPr>
          <w:rFonts w:ascii="Arial" w:hAnsi="Arial" w:cs="Arial"/>
          <w:snapToGrid w:val="0"/>
          <w:highlight w:val="yellow"/>
        </w:rPr>
        <w:t>., IČO: ....., zapsaná v obchodním rejstříku vedeném u ..... soudu v</w:t>
      </w:r>
      <w:proofErr w:type="gramStart"/>
      <w:r w:rsidRPr="00AB70B8">
        <w:rPr>
          <w:rFonts w:ascii="Arial" w:hAnsi="Arial" w:cs="Arial"/>
          <w:snapToGrid w:val="0"/>
          <w:highlight w:val="yellow"/>
        </w:rPr>
        <w:t xml:space="preserve"> ....</w:t>
      </w:r>
      <w:proofErr w:type="gramEnd"/>
      <w:r w:rsidRPr="00AB70B8">
        <w:rPr>
          <w:rFonts w:ascii="Arial" w:hAnsi="Arial" w:cs="Arial"/>
          <w:snapToGrid w:val="0"/>
          <w:highlight w:val="yellow"/>
        </w:rPr>
        <w:t>., oddíl ....., vložka .....</w:t>
      </w:r>
    </w:p>
    <w:p w14:paraId="5F89DDB9" w14:textId="77777777" w:rsidR="00E0086F" w:rsidRPr="00AB70B8" w:rsidRDefault="00E0086F" w:rsidP="00DB56FF">
      <w:pPr>
        <w:spacing w:before="120" w:after="120"/>
        <w:ind w:left="567"/>
        <w:jc w:val="both"/>
        <w:rPr>
          <w:rFonts w:ascii="Arial" w:hAnsi="Arial" w:cs="Arial"/>
          <w:bCs/>
          <w:highlight w:val="yellow"/>
        </w:rPr>
      </w:pPr>
      <w:proofErr w:type="gramStart"/>
      <w:r w:rsidRPr="00AB70B8">
        <w:rPr>
          <w:rFonts w:ascii="Arial" w:hAnsi="Arial" w:cs="Arial"/>
          <w:snapToGrid w:val="0"/>
          <w:highlight w:val="yellow"/>
        </w:rPr>
        <w:t>Zastoupená: ....</w:t>
      </w:r>
      <w:proofErr w:type="gramEnd"/>
      <w:r w:rsidRPr="00AB70B8">
        <w:rPr>
          <w:rFonts w:ascii="Arial" w:hAnsi="Arial" w:cs="Arial"/>
          <w:snapToGrid w:val="0"/>
          <w:highlight w:val="yellow"/>
        </w:rPr>
        <w:t>.</w:t>
      </w:r>
    </w:p>
    <w:p w14:paraId="470BDDFE" w14:textId="7B1CD226" w:rsidR="00E0086F" w:rsidRPr="00AB70B8" w:rsidRDefault="00E0086F" w:rsidP="00DB56FF">
      <w:pPr>
        <w:spacing w:before="120" w:after="120"/>
        <w:ind w:left="567"/>
        <w:jc w:val="both"/>
        <w:rPr>
          <w:rFonts w:ascii="Arial" w:hAnsi="Arial" w:cs="Arial"/>
          <w:highlight w:val="yellow"/>
        </w:rPr>
      </w:pPr>
      <w:r w:rsidRPr="00AB70B8">
        <w:rPr>
          <w:rFonts w:ascii="Arial" w:hAnsi="Arial" w:cs="Arial"/>
          <w:highlight w:val="yellow"/>
        </w:rPr>
        <w:t xml:space="preserve">Ve smluvních záležitostech </w:t>
      </w:r>
      <w:proofErr w:type="gramStart"/>
      <w:r w:rsidR="00EC1291" w:rsidRPr="00AB70B8">
        <w:rPr>
          <w:rFonts w:ascii="Arial" w:hAnsi="Arial" w:cs="Arial"/>
          <w:highlight w:val="yellow"/>
        </w:rPr>
        <w:t>zastoupená</w:t>
      </w:r>
      <w:r w:rsidRPr="00AB70B8">
        <w:rPr>
          <w:rFonts w:ascii="Arial" w:hAnsi="Arial" w:cs="Arial"/>
          <w:bCs/>
          <w:highlight w:val="yellow"/>
        </w:rPr>
        <w:t xml:space="preserve">: </w:t>
      </w:r>
      <w:r w:rsidRPr="00AB70B8">
        <w:rPr>
          <w:rFonts w:ascii="Arial" w:hAnsi="Arial" w:cs="Arial"/>
          <w:snapToGrid w:val="0"/>
          <w:highlight w:val="yellow"/>
        </w:rPr>
        <w:t>....</w:t>
      </w:r>
      <w:proofErr w:type="gramEnd"/>
      <w:r w:rsidRPr="00AB70B8">
        <w:rPr>
          <w:rFonts w:ascii="Arial" w:hAnsi="Arial" w:cs="Arial"/>
          <w:snapToGrid w:val="0"/>
          <w:highlight w:val="yellow"/>
        </w:rPr>
        <w:t>.</w:t>
      </w:r>
    </w:p>
    <w:p w14:paraId="2D5046AC" w14:textId="1BB7041A" w:rsidR="00E0086F" w:rsidRPr="00AB70B8" w:rsidRDefault="00E0086F" w:rsidP="00DB56FF">
      <w:pPr>
        <w:tabs>
          <w:tab w:val="left" w:pos="4536"/>
        </w:tabs>
        <w:spacing w:before="120" w:after="120"/>
        <w:ind w:left="567"/>
        <w:jc w:val="both"/>
        <w:rPr>
          <w:rFonts w:ascii="Arial" w:hAnsi="Arial" w:cs="Arial"/>
          <w:snapToGrid w:val="0"/>
          <w:highlight w:val="yellow"/>
        </w:rPr>
      </w:pPr>
      <w:r w:rsidRPr="00AB70B8">
        <w:rPr>
          <w:rFonts w:ascii="Arial" w:hAnsi="Arial" w:cs="Arial"/>
          <w:highlight w:val="yellow"/>
        </w:rPr>
        <w:t xml:space="preserve">V technických záležitostech </w:t>
      </w:r>
      <w:proofErr w:type="gramStart"/>
      <w:r w:rsidR="00EC1291" w:rsidRPr="00AB70B8">
        <w:rPr>
          <w:rFonts w:ascii="Arial" w:hAnsi="Arial" w:cs="Arial"/>
          <w:highlight w:val="yellow"/>
        </w:rPr>
        <w:t>zastoupená</w:t>
      </w:r>
      <w:r w:rsidRPr="00AB70B8">
        <w:rPr>
          <w:rFonts w:ascii="Arial" w:hAnsi="Arial" w:cs="Arial"/>
          <w:highlight w:val="yellow"/>
        </w:rPr>
        <w:t xml:space="preserve">: </w:t>
      </w:r>
      <w:r w:rsidRPr="00AB70B8">
        <w:rPr>
          <w:rFonts w:ascii="Arial" w:hAnsi="Arial" w:cs="Arial"/>
          <w:snapToGrid w:val="0"/>
          <w:highlight w:val="yellow"/>
        </w:rPr>
        <w:t>....</w:t>
      </w:r>
      <w:proofErr w:type="gramEnd"/>
      <w:r w:rsidRPr="00AB70B8">
        <w:rPr>
          <w:rFonts w:ascii="Arial" w:hAnsi="Arial" w:cs="Arial"/>
          <w:snapToGrid w:val="0"/>
          <w:highlight w:val="yellow"/>
        </w:rPr>
        <w:t>.</w:t>
      </w:r>
      <w:r w:rsidR="00EC1291" w:rsidRPr="00AB70B8">
        <w:rPr>
          <w:rFonts w:ascii="Arial" w:hAnsi="Arial" w:cs="Arial"/>
          <w:snapToGrid w:val="0"/>
          <w:highlight w:val="yellow"/>
        </w:rPr>
        <w:t xml:space="preserve"> </w:t>
      </w:r>
    </w:p>
    <w:p w14:paraId="3E50340C" w14:textId="5F9CA0D0" w:rsidR="005715BF" w:rsidRPr="00AB70B8" w:rsidRDefault="00E5155E" w:rsidP="00DB56FF">
      <w:pPr>
        <w:tabs>
          <w:tab w:val="left" w:pos="4536"/>
        </w:tabs>
        <w:spacing w:before="120" w:after="120"/>
        <w:ind w:left="567"/>
        <w:jc w:val="both"/>
        <w:rPr>
          <w:rFonts w:ascii="Arial" w:hAnsi="Arial" w:cs="Arial"/>
          <w:snapToGrid w:val="0"/>
          <w:highlight w:val="yellow"/>
        </w:rPr>
      </w:pPr>
      <w:r w:rsidRPr="00AB70B8">
        <w:rPr>
          <w:rFonts w:ascii="Arial" w:hAnsi="Arial" w:cs="Arial"/>
          <w:snapToGrid w:val="0"/>
          <w:highlight w:val="yellow"/>
        </w:rPr>
        <w:t>Vedoucí týmu</w:t>
      </w:r>
      <w:r w:rsidR="007274EC" w:rsidRPr="00AB70B8">
        <w:rPr>
          <w:rFonts w:ascii="Arial" w:hAnsi="Arial" w:cs="Arial"/>
          <w:snapToGrid w:val="0"/>
          <w:highlight w:val="yellow"/>
        </w:rPr>
        <w:t xml:space="preserve">: </w:t>
      </w:r>
    </w:p>
    <w:p w14:paraId="51D1C9C1" w14:textId="11E425A2" w:rsidR="00CC78B7" w:rsidRPr="00AB70B8" w:rsidRDefault="00CC78B7" w:rsidP="00DB56FF">
      <w:pPr>
        <w:tabs>
          <w:tab w:val="left" w:pos="4536"/>
        </w:tabs>
        <w:spacing w:before="120" w:after="120"/>
        <w:ind w:left="567"/>
        <w:jc w:val="both"/>
        <w:rPr>
          <w:rFonts w:ascii="Arial" w:hAnsi="Arial" w:cs="Arial"/>
          <w:highlight w:val="yellow"/>
        </w:rPr>
      </w:pPr>
      <w:r w:rsidRPr="00AB70B8">
        <w:rPr>
          <w:rFonts w:ascii="Arial" w:hAnsi="Arial" w:cs="Arial"/>
          <w:snapToGrid w:val="0"/>
          <w:highlight w:val="yellow"/>
        </w:rPr>
        <w:t>Zástupce vedoucího týmu:</w:t>
      </w:r>
    </w:p>
    <w:p w14:paraId="7BB3EF73" w14:textId="77777777" w:rsidR="00E0086F" w:rsidRPr="00AB70B8" w:rsidRDefault="00E0086F" w:rsidP="00DB56FF">
      <w:pPr>
        <w:tabs>
          <w:tab w:val="left" w:pos="4536"/>
        </w:tabs>
        <w:spacing w:before="120" w:after="120"/>
        <w:ind w:left="567"/>
        <w:contextualSpacing/>
        <w:jc w:val="both"/>
        <w:rPr>
          <w:rFonts w:ascii="Arial" w:hAnsi="Arial" w:cs="Arial"/>
          <w:highlight w:val="yellow"/>
        </w:rPr>
      </w:pPr>
      <w:r w:rsidRPr="00AB70B8">
        <w:rPr>
          <w:rFonts w:ascii="Arial" w:hAnsi="Arial" w:cs="Arial"/>
          <w:b/>
          <w:bCs/>
          <w:highlight w:val="yellow"/>
        </w:rPr>
        <w:t>Kontaktní údaje:</w:t>
      </w:r>
    </w:p>
    <w:p w14:paraId="40F60D1B" w14:textId="21F2E96A" w:rsidR="00E0086F" w:rsidRPr="00AB70B8" w:rsidRDefault="00E0086F" w:rsidP="00DB56FF">
      <w:pPr>
        <w:tabs>
          <w:tab w:val="left" w:pos="4536"/>
        </w:tabs>
        <w:spacing w:before="120" w:after="120"/>
        <w:ind w:left="567"/>
        <w:contextualSpacing/>
        <w:jc w:val="both"/>
        <w:rPr>
          <w:rFonts w:ascii="Arial" w:hAnsi="Arial" w:cs="Arial"/>
          <w:highlight w:val="yellow"/>
        </w:rPr>
      </w:pPr>
      <w:proofErr w:type="gramStart"/>
      <w:r w:rsidRPr="00AB70B8">
        <w:rPr>
          <w:rFonts w:ascii="Arial" w:hAnsi="Arial" w:cs="Arial"/>
          <w:highlight w:val="yellow"/>
        </w:rPr>
        <w:t xml:space="preserve">Tel.: </w:t>
      </w:r>
      <w:r w:rsidRPr="00AB70B8">
        <w:rPr>
          <w:rFonts w:ascii="Arial" w:hAnsi="Arial" w:cs="Arial"/>
          <w:snapToGrid w:val="0"/>
          <w:highlight w:val="yellow"/>
        </w:rPr>
        <w:t>....</w:t>
      </w:r>
      <w:proofErr w:type="gramEnd"/>
      <w:r w:rsidRPr="00AB70B8">
        <w:rPr>
          <w:rFonts w:ascii="Arial" w:hAnsi="Arial" w:cs="Arial"/>
          <w:snapToGrid w:val="0"/>
          <w:highlight w:val="yellow"/>
        </w:rPr>
        <w:t>.</w:t>
      </w:r>
    </w:p>
    <w:p w14:paraId="3A61A83D" w14:textId="77777777" w:rsidR="00E0086F" w:rsidRPr="00AB70B8" w:rsidRDefault="00E0086F" w:rsidP="00DB56FF">
      <w:pPr>
        <w:tabs>
          <w:tab w:val="left" w:pos="4536"/>
        </w:tabs>
        <w:spacing w:before="120" w:after="120"/>
        <w:ind w:left="567"/>
        <w:contextualSpacing/>
        <w:jc w:val="both"/>
        <w:rPr>
          <w:rFonts w:ascii="Arial" w:hAnsi="Arial" w:cs="Arial"/>
          <w:highlight w:val="yellow"/>
        </w:rPr>
      </w:pPr>
      <w:proofErr w:type="gramStart"/>
      <w:r w:rsidRPr="00AB70B8">
        <w:rPr>
          <w:rFonts w:ascii="Arial" w:hAnsi="Arial" w:cs="Arial"/>
          <w:highlight w:val="yellow"/>
        </w:rPr>
        <w:t>E-mail:</w:t>
      </w:r>
      <w:r w:rsidRPr="00AB70B8">
        <w:rPr>
          <w:rFonts w:ascii="Arial" w:hAnsi="Arial" w:cs="Arial"/>
          <w:snapToGrid w:val="0"/>
          <w:highlight w:val="yellow"/>
        </w:rPr>
        <w:t xml:space="preserve"> ....</w:t>
      </w:r>
      <w:proofErr w:type="gramEnd"/>
      <w:r w:rsidRPr="00AB70B8">
        <w:rPr>
          <w:rFonts w:ascii="Arial" w:hAnsi="Arial" w:cs="Arial"/>
          <w:snapToGrid w:val="0"/>
          <w:highlight w:val="yellow"/>
        </w:rPr>
        <w:t>.</w:t>
      </w:r>
    </w:p>
    <w:p w14:paraId="4F80076C" w14:textId="77777777" w:rsidR="00E0086F" w:rsidRPr="00AB70B8" w:rsidRDefault="00E0086F" w:rsidP="00DB56FF">
      <w:pPr>
        <w:spacing w:before="120" w:after="120"/>
        <w:ind w:left="567"/>
        <w:jc w:val="both"/>
        <w:rPr>
          <w:rFonts w:ascii="Arial" w:hAnsi="Arial" w:cs="Arial"/>
          <w:highlight w:val="yellow"/>
        </w:rPr>
      </w:pPr>
      <w:r w:rsidRPr="00AB70B8">
        <w:rPr>
          <w:rFonts w:ascii="Arial" w:hAnsi="Arial" w:cs="Arial"/>
          <w:highlight w:val="yellow"/>
        </w:rPr>
        <w:t xml:space="preserve">ID datové </w:t>
      </w:r>
      <w:proofErr w:type="gramStart"/>
      <w:r w:rsidRPr="00AB70B8">
        <w:rPr>
          <w:rFonts w:ascii="Arial" w:hAnsi="Arial" w:cs="Arial"/>
          <w:highlight w:val="yellow"/>
        </w:rPr>
        <w:t>schránky:</w:t>
      </w:r>
      <w:r w:rsidRPr="00AB70B8">
        <w:rPr>
          <w:rFonts w:ascii="Arial" w:hAnsi="Arial" w:cs="Arial"/>
          <w:snapToGrid w:val="0"/>
          <w:highlight w:val="yellow"/>
        </w:rPr>
        <w:t xml:space="preserve"> ....</w:t>
      </w:r>
      <w:proofErr w:type="gramEnd"/>
      <w:r w:rsidRPr="00AB70B8">
        <w:rPr>
          <w:rFonts w:ascii="Arial" w:hAnsi="Arial" w:cs="Arial"/>
          <w:snapToGrid w:val="0"/>
          <w:highlight w:val="yellow"/>
        </w:rPr>
        <w:t>.</w:t>
      </w:r>
    </w:p>
    <w:p w14:paraId="7DA99D36" w14:textId="77777777" w:rsidR="00E0086F" w:rsidRPr="00AB70B8" w:rsidRDefault="00E0086F" w:rsidP="00DB56FF">
      <w:pPr>
        <w:tabs>
          <w:tab w:val="left" w:pos="4536"/>
        </w:tabs>
        <w:spacing w:before="120" w:after="120"/>
        <w:ind w:left="567"/>
        <w:contextualSpacing/>
        <w:jc w:val="both"/>
        <w:rPr>
          <w:rFonts w:ascii="Arial" w:hAnsi="Arial" w:cs="Arial"/>
          <w:highlight w:val="yellow"/>
        </w:rPr>
      </w:pPr>
      <w:r w:rsidRPr="00AB70B8">
        <w:rPr>
          <w:rFonts w:ascii="Arial" w:hAnsi="Arial" w:cs="Arial"/>
          <w:b/>
          <w:highlight w:val="yellow"/>
        </w:rPr>
        <w:t xml:space="preserve">Bankovní </w:t>
      </w:r>
      <w:proofErr w:type="gramStart"/>
      <w:r w:rsidRPr="00AB70B8">
        <w:rPr>
          <w:rFonts w:ascii="Arial" w:hAnsi="Arial" w:cs="Arial"/>
          <w:b/>
          <w:highlight w:val="yellow"/>
        </w:rPr>
        <w:t>spojení:</w:t>
      </w:r>
      <w:r w:rsidRPr="00AB70B8">
        <w:rPr>
          <w:rFonts w:ascii="Arial" w:hAnsi="Arial" w:cs="Arial"/>
          <w:snapToGrid w:val="0"/>
          <w:highlight w:val="yellow"/>
        </w:rPr>
        <w:t xml:space="preserve"> ....</w:t>
      </w:r>
      <w:proofErr w:type="gramEnd"/>
      <w:r w:rsidRPr="00AB70B8">
        <w:rPr>
          <w:rFonts w:ascii="Arial" w:hAnsi="Arial" w:cs="Arial"/>
          <w:snapToGrid w:val="0"/>
          <w:highlight w:val="yellow"/>
        </w:rPr>
        <w:t>.</w:t>
      </w:r>
    </w:p>
    <w:p w14:paraId="6F011ECB" w14:textId="77777777" w:rsidR="00E0086F" w:rsidRPr="00AB70B8" w:rsidRDefault="00E0086F" w:rsidP="00DB56FF">
      <w:pPr>
        <w:tabs>
          <w:tab w:val="left" w:pos="4536"/>
        </w:tabs>
        <w:spacing w:before="120" w:after="120"/>
        <w:ind w:left="567"/>
        <w:contextualSpacing/>
        <w:jc w:val="both"/>
        <w:rPr>
          <w:rFonts w:ascii="Arial" w:hAnsi="Arial" w:cs="Arial"/>
          <w:highlight w:val="yellow"/>
        </w:rPr>
      </w:pPr>
      <w:r w:rsidRPr="00AB70B8">
        <w:rPr>
          <w:rFonts w:ascii="Arial" w:hAnsi="Arial" w:cs="Arial"/>
          <w:highlight w:val="yellow"/>
        </w:rPr>
        <w:t xml:space="preserve">Číslo </w:t>
      </w:r>
      <w:proofErr w:type="gramStart"/>
      <w:r w:rsidRPr="00AB70B8">
        <w:rPr>
          <w:rFonts w:ascii="Arial" w:hAnsi="Arial" w:cs="Arial"/>
          <w:highlight w:val="yellow"/>
        </w:rPr>
        <w:t xml:space="preserve">účtu: </w:t>
      </w:r>
      <w:r w:rsidRPr="00AB70B8">
        <w:rPr>
          <w:rFonts w:ascii="Arial" w:hAnsi="Arial" w:cs="Arial"/>
          <w:snapToGrid w:val="0"/>
          <w:highlight w:val="yellow"/>
        </w:rPr>
        <w:t>....</w:t>
      </w:r>
      <w:proofErr w:type="gramEnd"/>
      <w:r w:rsidRPr="00AB70B8">
        <w:rPr>
          <w:rFonts w:ascii="Arial" w:hAnsi="Arial" w:cs="Arial"/>
          <w:snapToGrid w:val="0"/>
          <w:highlight w:val="yellow"/>
        </w:rPr>
        <w:t>.</w:t>
      </w:r>
    </w:p>
    <w:p w14:paraId="19074D75" w14:textId="77777777" w:rsidR="00E0086F" w:rsidRPr="00AB70B8" w:rsidRDefault="00E0086F" w:rsidP="00DB56FF">
      <w:pPr>
        <w:tabs>
          <w:tab w:val="left" w:pos="4536"/>
        </w:tabs>
        <w:spacing w:before="120" w:after="120"/>
        <w:ind w:left="567"/>
        <w:jc w:val="both"/>
        <w:rPr>
          <w:rFonts w:ascii="Arial" w:hAnsi="Arial" w:cs="Arial"/>
          <w:highlight w:val="yellow"/>
        </w:rPr>
      </w:pPr>
      <w:proofErr w:type="gramStart"/>
      <w:r w:rsidRPr="00AB70B8">
        <w:rPr>
          <w:rFonts w:ascii="Arial" w:hAnsi="Arial" w:cs="Arial"/>
          <w:highlight w:val="yellow"/>
        </w:rPr>
        <w:t xml:space="preserve">DIČ: </w:t>
      </w:r>
      <w:r w:rsidRPr="00AB70B8">
        <w:rPr>
          <w:rFonts w:ascii="Arial" w:hAnsi="Arial" w:cs="Arial"/>
          <w:snapToGrid w:val="0"/>
          <w:highlight w:val="yellow"/>
        </w:rPr>
        <w:t>....</w:t>
      </w:r>
      <w:proofErr w:type="gramEnd"/>
      <w:r w:rsidRPr="00AB70B8">
        <w:rPr>
          <w:rFonts w:ascii="Arial" w:hAnsi="Arial" w:cs="Arial"/>
          <w:snapToGrid w:val="0"/>
          <w:highlight w:val="yellow"/>
        </w:rPr>
        <w:t>.</w:t>
      </w:r>
    </w:p>
    <w:p w14:paraId="483330C9" w14:textId="77777777" w:rsidR="00E0086F" w:rsidRPr="00AB70B8" w:rsidRDefault="00E0086F" w:rsidP="00DB56FF">
      <w:pPr>
        <w:spacing w:before="120" w:after="120"/>
        <w:ind w:left="567"/>
        <w:jc w:val="both"/>
        <w:rPr>
          <w:rFonts w:ascii="Arial" w:hAnsi="Arial" w:cs="Arial"/>
          <w:highlight w:val="yellow"/>
        </w:rPr>
      </w:pPr>
      <w:r w:rsidRPr="00AB70B8">
        <w:rPr>
          <w:rFonts w:ascii="Arial" w:hAnsi="Arial" w:cs="Arial"/>
          <w:highlight w:val="yellow"/>
        </w:rPr>
        <w:t>(</w:t>
      </w:r>
      <w:r w:rsidRPr="00AB70B8">
        <w:rPr>
          <w:rFonts w:ascii="Arial" w:hAnsi="Arial" w:cs="Arial"/>
          <w:b/>
          <w:highlight w:val="yellow"/>
        </w:rPr>
        <w:t>„Zhotovitel“</w:t>
      </w:r>
      <w:r w:rsidRPr="00AB70B8">
        <w:rPr>
          <w:rFonts w:ascii="Arial" w:hAnsi="Arial" w:cs="Arial"/>
          <w:highlight w:val="yellow"/>
        </w:rPr>
        <w:t>)</w:t>
      </w:r>
    </w:p>
    <w:p w14:paraId="6EE35A18" w14:textId="77777777" w:rsidR="00E0086F" w:rsidRPr="00ED6435" w:rsidRDefault="00E0086F" w:rsidP="00DB56FF">
      <w:pPr>
        <w:spacing w:before="120" w:after="120"/>
        <w:ind w:left="567"/>
        <w:jc w:val="both"/>
        <w:rPr>
          <w:rFonts w:ascii="Arial" w:hAnsi="Arial" w:cs="Arial"/>
          <w:b/>
        </w:rPr>
      </w:pPr>
      <w:r w:rsidRPr="00AB70B8">
        <w:rPr>
          <w:rFonts w:ascii="Arial" w:hAnsi="Arial" w:cs="Arial"/>
          <w:highlight w:val="yellow"/>
        </w:rPr>
        <w:t>(Objednatel a Zhotovitel dále jako „</w:t>
      </w:r>
      <w:r w:rsidRPr="00AB70B8">
        <w:rPr>
          <w:rFonts w:ascii="Arial" w:hAnsi="Arial" w:cs="Arial"/>
          <w:b/>
          <w:highlight w:val="yellow"/>
        </w:rPr>
        <w:t>Smluvní strany</w:t>
      </w:r>
      <w:r w:rsidRPr="00AB70B8">
        <w:rPr>
          <w:rFonts w:ascii="Arial" w:hAnsi="Arial" w:cs="Arial"/>
          <w:highlight w:val="yellow"/>
        </w:rPr>
        <w:t>“ a každý z nich samostatně jako „</w:t>
      </w:r>
      <w:r w:rsidRPr="00AB70B8">
        <w:rPr>
          <w:rFonts w:ascii="Arial" w:hAnsi="Arial" w:cs="Arial"/>
          <w:b/>
          <w:highlight w:val="yellow"/>
        </w:rPr>
        <w:t>Smluvní strana</w:t>
      </w:r>
      <w:r w:rsidRPr="00AB70B8">
        <w:rPr>
          <w:rFonts w:ascii="Arial" w:hAnsi="Arial" w:cs="Arial"/>
          <w:highlight w:val="yellow"/>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41DB6B6"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25224">
        <w:rPr>
          <w:rFonts w:ascii="Arial" w:hAnsi="Arial" w:cs="Arial"/>
        </w:rPr>
        <w:t xml:space="preserve">výběrové řízení na </w:t>
      </w:r>
      <w:r w:rsidR="00BA3030">
        <w:rPr>
          <w:rFonts w:ascii="Arial" w:hAnsi="Arial" w:cs="Arial"/>
        </w:rPr>
        <w:t xml:space="preserve">veřejnou zakázku malého rozsahu definovanou v </w:t>
      </w:r>
      <w:r w:rsidR="00986D3D">
        <w:rPr>
          <w:rFonts w:ascii="Arial" w:hAnsi="Arial" w:cs="Arial"/>
        </w:rPr>
        <w:t>§ 27 ZZVZ, na kterou se vztahuje výjimka podle § 31</w:t>
      </w:r>
      <w:r w:rsidR="00B65375">
        <w:rPr>
          <w:rFonts w:ascii="Arial" w:hAnsi="Arial" w:cs="Arial"/>
        </w:rPr>
        <w:t xml:space="preserve"> s názvem</w:t>
      </w:r>
      <w:r w:rsidR="00986D3D">
        <w:rPr>
          <w:rFonts w:ascii="Arial" w:hAnsi="Arial" w:cs="Arial"/>
        </w:rPr>
        <w:t xml:space="preserve"> </w:t>
      </w:r>
      <w:r w:rsidR="00B65375">
        <w:rPr>
          <w:rFonts w:ascii="Arial" w:hAnsi="Arial" w:cs="Arial"/>
        </w:rPr>
        <w:t xml:space="preserve"> „</w:t>
      </w:r>
      <w:r w:rsidR="00B65375" w:rsidRPr="00233FA0">
        <w:rPr>
          <w:rFonts w:ascii="Arial" w:hAnsi="Arial" w:cs="Arial"/>
          <w:b/>
          <w:bCs/>
        </w:rPr>
        <w:t>KoPÚ</w:t>
      </w:r>
      <w:r w:rsidR="00AB70B8">
        <w:rPr>
          <w:rFonts w:ascii="Arial" w:hAnsi="Arial" w:cs="Arial"/>
          <w:b/>
          <w:bCs/>
        </w:rPr>
        <w:t xml:space="preserve"> Libovice</w:t>
      </w:r>
      <w:r w:rsidR="00B65375">
        <w:rPr>
          <w:rFonts w:ascii="Arial" w:hAnsi="Arial" w:cs="Arial"/>
        </w:rPr>
        <w:t>“</w:t>
      </w:r>
      <w:r w:rsidR="00B65375" w:rsidRPr="00116B93">
        <w:rPr>
          <w:rFonts w:ascii="Arial" w:hAnsi="Arial" w:cs="Arial"/>
        </w:rPr>
        <w:t xml:space="preserve"> </w:t>
      </w:r>
      <w:r w:rsidR="00B65375">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F114F39"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AB70B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7C32CE">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ED7EB2"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AB70B8">
        <w:rPr>
          <w:rFonts w:ascii="Arial" w:hAnsi="Arial" w:cs="Arial"/>
          <w:b/>
          <w:bCs/>
          <w:szCs w:val="22"/>
        </w:rPr>
        <w:t xml:space="preserve"> Libovice</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E565198" w:rsidR="00117696" w:rsidRPr="00A2099A" w:rsidRDefault="0091239E" w:rsidP="009855E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AB70B8">
        <w:rPr>
          <w:rFonts w:ascii="Arial" w:hAnsi="Arial" w:cs="Arial"/>
          <w:iCs/>
        </w:rPr>
        <w:t xml:space="preserve">Libovice </w:t>
      </w:r>
      <w:r w:rsidRPr="00A2099A">
        <w:rPr>
          <w:rFonts w:ascii="Arial" w:hAnsi="Arial" w:cs="Arial"/>
          <w:iCs/>
        </w:rPr>
        <w:t>(„</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9855E1">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5E352C6"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834"/>
        <w:gridCol w:w="2141"/>
        <w:gridCol w:w="2207"/>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AB70B8" w:rsidRDefault="00763C03" w:rsidP="00AB70B8">
            <w:pPr>
              <w:spacing w:after="0" w:line="240" w:lineRule="auto"/>
              <w:jc w:val="center"/>
              <w:rPr>
                <w:rFonts w:ascii="Arial" w:eastAsia="Times New Roman" w:hAnsi="Arial" w:cs="Arial"/>
                <w:b/>
                <w:bCs/>
                <w:color w:val="000000"/>
                <w:kern w:val="0"/>
                <w:lang w:eastAsia="cs-CZ"/>
                <w14:ligatures w14:val="none"/>
              </w:rPr>
            </w:pPr>
            <w:r w:rsidRPr="00AB70B8">
              <w:rPr>
                <w:rFonts w:ascii="Arial" w:eastAsia="Times New Roman" w:hAnsi="Arial" w:cs="Arial"/>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AB70B8" w:rsidRDefault="00763C03" w:rsidP="00AB70B8">
            <w:pPr>
              <w:spacing w:after="0" w:line="240" w:lineRule="auto"/>
              <w:jc w:val="center"/>
              <w:rPr>
                <w:rFonts w:ascii="Arial" w:eastAsia="Times New Roman" w:hAnsi="Arial" w:cs="Arial"/>
                <w:b/>
                <w:bCs/>
                <w:color w:val="000000"/>
                <w:kern w:val="0"/>
                <w:lang w:eastAsia="cs-CZ"/>
                <w14:ligatures w14:val="none"/>
              </w:rPr>
            </w:pPr>
            <w:r w:rsidRPr="00AB70B8">
              <w:rPr>
                <w:rFonts w:ascii="Arial" w:eastAsia="Times New Roman" w:hAnsi="Arial" w:cs="Arial"/>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AB70B8" w:rsidRDefault="00763C03" w:rsidP="00AB70B8">
            <w:pPr>
              <w:spacing w:after="0" w:line="240" w:lineRule="auto"/>
              <w:jc w:val="center"/>
              <w:rPr>
                <w:rFonts w:ascii="Arial" w:eastAsia="Times New Roman" w:hAnsi="Arial" w:cs="Arial"/>
                <w:color w:val="000000"/>
                <w:kern w:val="0"/>
                <w:highlight w:val="yellow"/>
                <w:lang w:eastAsia="cs-CZ"/>
                <w14:ligatures w14:val="none"/>
              </w:rPr>
            </w:pPr>
            <w:r w:rsidRPr="00AB70B8">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AB70B8" w:rsidRDefault="00763C03" w:rsidP="00AB70B8">
            <w:pPr>
              <w:spacing w:after="0" w:line="240" w:lineRule="auto"/>
              <w:jc w:val="center"/>
              <w:rPr>
                <w:rFonts w:ascii="Arial" w:eastAsia="Times New Roman" w:hAnsi="Arial" w:cs="Arial"/>
                <w:color w:val="000000"/>
                <w:kern w:val="0"/>
                <w:highlight w:val="yellow"/>
                <w:lang w:eastAsia="cs-CZ"/>
                <w14:ligatures w14:val="none"/>
              </w:rPr>
            </w:pPr>
            <w:r w:rsidRPr="00AB70B8">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AB70B8" w:rsidRDefault="00763C03" w:rsidP="00AB70B8">
            <w:pPr>
              <w:spacing w:after="0" w:line="240" w:lineRule="auto"/>
              <w:jc w:val="center"/>
              <w:rPr>
                <w:rFonts w:ascii="Arial" w:eastAsia="Times New Roman" w:hAnsi="Arial" w:cs="Arial"/>
                <w:color w:val="000000"/>
                <w:kern w:val="0"/>
                <w:highlight w:val="yellow"/>
                <w:lang w:eastAsia="cs-CZ"/>
                <w14:ligatures w14:val="none"/>
              </w:rPr>
            </w:pPr>
            <w:r w:rsidRPr="00AB70B8">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AB70B8" w:rsidRDefault="00763C03" w:rsidP="00AB70B8">
            <w:pPr>
              <w:spacing w:after="0" w:line="240" w:lineRule="auto"/>
              <w:jc w:val="center"/>
              <w:rPr>
                <w:rFonts w:ascii="Arial" w:eastAsia="Times New Roman" w:hAnsi="Arial" w:cs="Arial"/>
                <w:color w:val="000000"/>
                <w:kern w:val="0"/>
                <w:highlight w:val="yellow"/>
                <w:lang w:eastAsia="cs-CZ"/>
                <w14:ligatures w14:val="none"/>
              </w:rPr>
            </w:pPr>
            <w:r w:rsidRPr="00AB70B8">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AB70B8" w:rsidRDefault="00763C03" w:rsidP="00AB70B8">
            <w:pPr>
              <w:spacing w:after="0" w:line="240" w:lineRule="auto"/>
              <w:jc w:val="center"/>
              <w:rPr>
                <w:rFonts w:ascii="Arial" w:eastAsia="Times New Roman" w:hAnsi="Arial" w:cs="Arial"/>
                <w:color w:val="000000"/>
                <w:kern w:val="0"/>
                <w:highlight w:val="yellow"/>
                <w:lang w:eastAsia="cs-CZ"/>
                <w14:ligatures w14:val="none"/>
              </w:rPr>
            </w:pPr>
            <w:r w:rsidRPr="00AB70B8">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AB70B8" w:rsidRDefault="00763C03" w:rsidP="00AB70B8">
            <w:pPr>
              <w:spacing w:after="0" w:line="240" w:lineRule="auto"/>
              <w:jc w:val="center"/>
              <w:rPr>
                <w:rFonts w:ascii="Arial" w:eastAsia="Times New Roman" w:hAnsi="Arial" w:cs="Arial"/>
                <w:color w:val="000000"/>
                <w:kern w:val="0"/>
                <w:highlight w:val="yellow"/>
                <w:lang w:eastAsia="cs-CZ"/>
                <w14:ligatures w14:val="none"/>
              </w:rPr>
            </w:pPr>
            <w:r w:rsidRPr="00AB70B8">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AB70B8" w:rsidRDefault="00763C03" w:rsidP="00AB70B8">
            <w:pPr>
              <w:spacing w:after="0" w:line="240" w:lineRule="auto"/>
              <w:jc w:val="center"/>
              <w:rPr>
                <w:rFonts w:ascii="Arial" w:eastAsia="Times New Roman" w:hAnsi="Arial" w:cs="Arial"/>
                <w:b/>
                <w:bCs/>
                <w:color w:val="000000"/>
                <w:kern w:val="0"/>
                <w:highlight w:val="yellow"/>
                <w:lang w:eastAsia="cs-CZ"/>
                <w14:ligatures w14:val="none"/>
              </w:rPr>
            </w:pPr>
            <w:r w:rsidRPr="00AB70B8">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AB70B8" w:rsidRDefault="00763C03" w:rsidP="00AB70B8">
            <w:pPr>
              <w:spacing w:after="0" w:line="240" w:lineRule="auto"/>
              <w:jc w:val="center"/>
              <w:rPr>
                <w:rFonts w:ascii="Arial" w:eastAsia="Times New Roman" w:hAnsi="Arial" w:cs="Arial"/>
                <w:b/>
                <w:bCs/>
                <w:color w:val="000000"/>
                <w:kern w:val="0"/>
                <w:highlight w:val="yellow"/>
                <w:lang w:eastAsia="cs-CZ"/>
                <w14:ligatures w14:val="none"/>
              </w:rPr>
            </w:pPr>
            <w:r w:rsidRPr="00AB70B8">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F4568C7"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2D5FC2">
        <w:rPr>
          <w:rFonts w:ascii="Arial" w:hAnsi="Arial" w:cs="Arial"/>
        </w:rPr>
        <w:t xml:space="preserve">Mladá Boleslav, </w:t>
      </w:r>
      <w:r w:rsidR="00B47209">
        <w:rPr>
          <w:rFonts w:ascii="Arial" w:hAnsi="Arial" w:cs="Arial"/>
        </w:rPr>
        <w:t xml:space="preserve">KPÚ pro </w:t>
      </w:r>
      <w:r w:rsidR="002D5FC2">
        <w:rPr>
          <w:rFonts w:ascii="Arial" w:hAnsi="Arial" w:cs="Arial"/>
          <w:szCs w:val="22"/>
        </w:rPr>
        <w:t>Středočeský kraj a hl. m. Praha.</w:t>
      </w:r>
      <w:r w:rsidR="002D5FC2" w:rsidDel="002D5FC2">
        <w:rPr>
          <w:rFonts w:ascii="Arial" w:hAnsi="Arial" w:cs="Arial"/>
        </w:rPr>
        <w:t xml:space="preserve"> </w:t>
      </w:r>
      <w:r w:rsidR="002D5FC2">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9855E1">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9855E1">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0341FD6" w:rsidR="0008597D" w:rsidRPr="009060BB" w:rsidRDefault="002D5FC2"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2D5FC2">
        <w:rPr>
          <w:rFonts w:ascii="Arial" w:hAnsi="Arial" w:cs="Arial"/>
          <w:b/>
          <w:bCs/>
        </w:rPr>
        <w:t>NENÍ PŘEDMĚTEM TÉTO SMLOUVY –</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BF681D3" w:rsidR="00B022EF" w:rsidRPr="009060BB" w:rsidRDefault="002D5FC2"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D5FC2">
        <w:rPr>
          <w:rFonts w:ascii="Arial" w:hAnsi="Arial" w:cs="Arial"/>
          <w:b/>
          <w:bCs/>
        </w:rPr>
        <w:t>NENÍ PŘEDMĚTEM TÉTO SMLOUVY –</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9855E1">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9855E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9855E1">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9855E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9855E1">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232430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bookmarkEnd w:id="56"/>
      <w:bookmarkEnd w:id="57"/>
    </w:p>
    <w:p w14:paraId="1EF65D3E" w14:textId="0DEA399B" w:rsidR="00B9128B" w:rsidRPr="00764100" w:rsidRDefault="00B9128B" w:rsidP="009855E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9855E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w:t>
      </w:r>
      <w:r w:rsidR="007F02DF" w:rsidRPr="00764100">
        <w:rPr>
          <w:rFonts w:ascii="Arial" w:hAnsi="Arial" w:cs="Arial"/>
        </w:rPr>
        <w:lastRenderedPageBreak/>
        <w:t>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9855E1">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1F1D53F8" w:rsidR="006B518C" w:rsidRPr="00764100" w:rsidRDefault="002D5FC2"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2D5FC2">
        <w:rPr>
          <w:rFonts w:ascii="Arial" w:hAnsi="Arial" w:cs="Arial"/>
          <w:b/>
          <w:bCs/>
        </w:rPr>
        <w:t>NENÍ PŘEDMĚTEM TÉTO SMLOUVY –</w:t>
      </w:r>
      <w:r>
        <w:rPr>
          <w:rFonts w:ascii="Arial" w:hAnsi="Arial" w:cs="Arial"/>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9855E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9855E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9855E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9855E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9855E1">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9855E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9855E1">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4BF8D247" w:rsidR="00F821DF" w:rsidRPr="00764100" w:rsidRDefault="00DC5BF3" w:rsidP="00DB56FF">
      <w:pPr>
        <w:pStyle w:val="Level3"/>
        <w:tabs>
          <w:tab w:val="clear" w:pos="2041"/>
        </w:tabs>
        <w:spacing w:before="120" w:after="120" w:line="240" w:lineRule="auto"/>
        <w:ind w:left="1418"/>
        <w:jc w:val="both"/>
        <w:rPr>
          <w:rFonts w:ascii="Arial" w:hAnsi="Arial" w:cs="Arial"/>
          <w:szCs w:val="22"/>
        </w:rPr>
      </w:pPr>
      <w:bookmarkStart w:id="65" w:name="_Ref64278899"/>
      <w:r w:rsidRPr="002D5FC2">
        <w:rPr>
          <w:rFonts w:ascii="Arial" w:hAnsi="Arial" w:cs="Arial"/>
          <w:b/>
          <w:bCs/>
        </w:rPr>
        <w:t>NENÍ PŘEDMĚTEM TÉTO SMLOUVY –</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w:t>
      </w:r>
      <w:r w:rsidRPr="00764100">
        <w:rPr>
          <w:rFonts w:ascii="Arial" w:hAnsi="Arial" w:cs="Arial"/>
        </w:rPr>
        <w:lastRenderedPageBreak/>
        <w:t xml:space="preserve">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9855E1">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9855E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9855E1">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9855E1">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9855E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9855E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9855E1">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9855E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9855E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9855E1">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9855E1">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9855E1">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9855E1">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9855E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9855E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9855E1">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9855E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9855E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9855E1">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9855E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9855E1">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9855E1">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0818738C" w:rsidR="00B9128B" w:rsidRPr="00764100" w:rsidRDefault="00B9128B" w:rsidP="009855E1">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28DEF176" w:rsidR="00B9128B" w:rsidRPr="00764100" w:rsidRDefault="00B9128B" w:rsidP="009855E1">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9855E1">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9855E1">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9855E1">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9855E1">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9855E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9855E1">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lastRenderedPageBreak/>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7D8BF16"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del w:id="104" w:author="Janeš Jan Mgr." w:date="2025-05-22T11:32:00Z">
        <w:r w:rsidRPr="00764100" w:rsidDel="00DC5BF3">
          <w:rPr>
            <w:rFonts w:ascii="Arial" w:hAnsi="Arial" w:cs="Arial"/>
            <w:szCs w:val="22"/>
          </w:rPr>
          <w:delText xml:space="preserve">...... </w:delText>
        </w:r>
      </w:del>
      <w:r w:rsidR="00DC5BF3" w:rsidRPr="00DC5BF3">
        <w:rPr>
          <w:rFonts w:ascii="Arial" w:hAnsi="Arial" w:cs="Arial"/>
          <w:szCs w:val="22"/>
          <w:highlight w:val="yellow"/>
        </w:rPr>
        <w:t>(bude doplněno před podpisem smlouvy)</w:t>
      </w:r>
      <w:r w:rsidR="00DC5BF3"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26F269B"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C5BF3">
        <w:rPr>
          <w:rFonts w:ascii="Arial" w:hAnsi="Arial" w:cs="Arial"/>
          <w:szCs w:val="22"/>
        </w:rPr>
        <w:t xml:space="preserve">Mladá Boleslav, </w:t>
      </w:r>
      <w:r w:rsidR="00127C34" w:rsidRPr="00C62699">
        <w:rPr>
          <w:rFonts w:ascii="Arial" w:hAnsi="Arial" w:cs="Arial"/>
          <w:szCs w:val="22"/>
        </w:rPr>
        <w:t xml:space="preserve">adresa </w:t>
      </w:r>
      <w:r w:rsidR="00DC5BF3">
        <w:rPr>
          <w:rFonts w:ascii="Arial" w:hAnsi="Arial" w:cs="Arial"/>
          <w:szCs w:val="22"/>
        </w:rPr>
        <w:t>Bělská 151, Mladá Boleslav 293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lastRenderedPageBreak/>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9855E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9855E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 xml:space="preserve">této Smlouvy vykonává Zhotovitel svým jménem a na svůj účet majetková práva autorů, tj. Zhotovitel svým jménem a na svůj účet vykonává právo </w:t>
      </w:r>
      <w:r w:rsidRPr="00C62699">
        <w:rPr>
          <w:rFonts w:ascii="Arial" w:hAnsi="Arial" w:cs="Arial"/>
        </w:rPr>
        <w:lastRenderedPageBreak/>
        <w:t>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9855E1">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9855E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9855E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9855E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9855E1">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9855E1">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9855E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9855E1">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9855E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9855E1">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42CCC">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w:t>
      </w:r>
      <w:r w:rsidR="00B0281E" w:rsidRPr="00104733">
        <w:rPr>
          <w:rFonts w:ascii="Arial" w:hAnsi="Arial" w:cs="Arial"/>
          <w:szCs w:val="22"/>
        </w:rPr>
        <w:lastRenderedPageBreak/>
        <w:t>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9855E1">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9855E1">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 xml:space="preserve">v souladu s Položkovým výkazem, </w:t>
      </w:r>
      <w:r w:rsidRPr="00104733">
        <w:rPr>
          <w:rFonts w:ascii="Arial" w:hAnsi="Arial" w:cs="Arial"/>
          <w:szCs w:val="22"/>
        </w:rPr>
        <w:lastRenderedPageBreak/>
        <w:t>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9855E1">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9855E1">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9855E1">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9855E1">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9855E1">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9855E1">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9855E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9855E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9855E1">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9855E1">
      <w:pPr>
        <w:pStyle w:val="Claneka"/>
        <w:numPr>
          <w:ilvl w:val="2"/>
          <w:numId w:val="48"/>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9855E1">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9855E1">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9855E1">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9855E1">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9855E1">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9855E1">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69A7FCB8"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9855E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9855E1">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9855E1">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9855E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9855E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9855E1">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79DFDFF0"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rsidP="009855E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9855E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9855E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9855E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9855E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9855E1">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180A3652"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w:t>
      </w:r>
      <w:r w:rsidR="00DC5BF3">
        <w:rPr>
          <w:rFonts w:ascii="Arial" w:hAnsi="Arial"/>
        </w:rPr>
        <w:t xml:space="preserve"> adekvátně</w:t>
      </w:r>
      <w:r w:rsidRPr="001D7911">
        <w:rPr>
          <w:rFonts w:ascii="Arial" w:hAnsi="Arial"/>
        </w:rPr>
        <w:t xml:space="preserve">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DC5BF3">
        <w:rPr>
          <w:rFonts w:ascii="Arial" w:hAnsi="Arial"/>
        </w:rPr>
        <w:t>výběrové</w:t>
      </w:r>
      <w:r w:rsidR="00DC5BF3"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26B3E517" w:rsidR="00F55EF3" w:rsidRPr="00D328BE" w:rsidRDefault="00F55EF3" w:rsidP="009855E1">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FD395F">
        <w:rPr>
          <w:rFonts w:ascii="Arial" w:hAnsi="Arial" w:cs="Arial"/>
        </w:rPr>
        <w:t>výběrového</w:t>
      </w:r>
      <w:r w:rsidR="00FD395F" w:rsidRPr="00D328BE">
        <w:rPr>
          <w:rFonts w:ascii="Arial" w:hAnsi="Arial" w:cs="Arial"/>
        </w:rPr>
        <w:t xml:space="preserve"> </w:t>
      </w:r>
      <w:r w:rsidRPr="00D328BE">
        <w:rPr>
          <w:rFonts w:ascii="Arial" w:hAnsi="Arial" w:cs="Arial"/>
        </w:rPr>
        <w:t xml:space="preserve">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2D459BAE"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DC5BF3">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29C21BC8"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DC5BF3">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516F9141"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důsledku zániku právnické osoby nebo smrti fyzické osoby, která je jinou osobou, prostřednictvím níž prokazoval dodavatel splnění kvalifikace</w:t>
      </w:r>
      <w:r w:rsidR="00DC5BF3">
        <w:rPr>
          <w:rFonts w:ascii="Arial" w:hAnsi="Arial" w:cs="Arial"/>
        </w:rPr>
        <w:t xml:space="preserve"> adekvátně</w:t>
      </w:r>
      <w:r w:rsidRPr="00AE3E1B">
        <w:rPr>
          <w:rFonts w:ascii="Arial" w:hAnsi="Arial" w:cs="Arial"/>
        </w:rPr>
        <w:t xml:space="preserv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7D1FD4D0"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FD395F">
        <w:rPr>
          <w:rFonts w:ascii="Arial" w:hAnsi="Arial" w:cs="Arial"/>
        </w:rPr>
        <w:t>výběrového</w:t>
      </w:r>
      <w:r w:rsidR="00FD395F" w:rsidRPr="00AE3E1B">
        <w:rPr>
          <w:rFonts w:ascii="Arial" w:hAnsi="Arial" w:cs="Arial"/>
        </w:rPr>
        <w:t xml:space="preserve"> </w:t>
      </w:r>
      <w:r w:rsidRPr="00AE3E1B">
        <w:rPr>
          <w:rFonts w:ascii="Arial" w:hAnsi="Arial" w:cs="Arial"/>
        </w:rPr>
        <w:t>řízení, jehož nabídka byla v</w:t>
      </w:r>
      <w:r w:rsidR="00FD395F">
        <w:rPr>
          <w:rFonts w:ascii="Arial" w:hAnsi="Arial" w:cs="Arial"/>
        </w:rPr>
        <w:t>e</w:t>
      </w:r>
      <w:r w:rsidRPr="00AE3E1B">
        <w:rPr>
          <w:rFonts w:ascii="Arial" w:hAnsi="Arial" w:cs="Arial"/>
        </w:rPr>
        <w:t xml:space="preserve"> </w:t>
      </w:r>
      <w:r w:rsidR="00FD395F">
        <w:rPr>
          <w:rFonts w:ascii="Arial" w:hAnsi="Arial" w:cs="Arial"/>
        </w:rPr>
        <w:t>výběrovém</w:t>
      </w:r>
      <w:r w:rsidR="00FD395F" w:rsidRPr="00AE3E1B">
        <w:rPr>
          <w:rFonts w:ascii="Arial" w:hAnsi="Arial" w:cs="Arial"/>
        </w:rPr>
        <w:t xml:space="preserve"> </w:t>
      </w:r>
      <w:r w:rsidRPr="00AE3E1B">
        <w:rPr>
          <w:rFonts w:ascii="Arial" w:hAnsi="Arial" w:cs="Arial"/>
        </w:rPr>
        <w:t xml:space="preserve">řízení vyhodnocena jako druhá v pořadí. Objednatel nebude provádět nové hodnocení nabídek, ale bude vycházet z pořadí nabídek, které bylo </w:t>
      </w:r>
      <w:r w:rsidRPr="00AE3E1B">
        <w:rPr>
          <w:rFonts w:ascii="Arial" w:hAnsi="Arial" w:cs="Arial"/>
        </w:rPr>
        <w:lastRenderedPageBreak/>
        <w:t>provedeno v</w:t>
      </w:r>
      <w:r w:rsidR="00FD395F">
        <w:rPr>
          <w:rFonts w:ascii="Arial" w:hAnsi="Arial" w:cs="Arial"/>
        </w:rPr>
        <w:t>e výběrovém</w:t>
      </w:r>
      <w:r w:rsidRPr="00AE3E1B">
        <w:rPr>
          <w:rFonts w:ascii="Arial" w:hAnsi="Arial" w:cs="Arial"/>
        </w:rPr>
        <w:t xml:space="preserve"> řízení. Objednatel však provede posouzení splnění podmínek účasti, pokud tak neučinil v</w:t>
      </w:r>
      <w:r w:rsidR="00FD395F">
        <w:rPr>
          <w:rFonts w:ascii="Arial" w:hAnsi="Arial" w:cs="Arial"/>
        </w:rPr>
        <w:t>e výběrovém</w:t>
      </w:r>
      <w:r w:rsidRPr="00AE3E1B">
        <w:rPr>
          <w:rFonts w:ascii="Arial" w:hAnsi="Arial" w:cs="Arial"/>
        </w:rPr>
        <w:t xml:space="preserve"> řízení </w:t>
      </w:r>
      <w:r w:rsidR="00FD395F">
        <w:rPr>
          <w:rFonts w:ascii="Arial" w:hAnsi="Arial" w:cs="Arial"/>
        </w:rPr>
        <w:t xml:space="preserve">adekvátně </w:t>
      </w:r>
      <w:r w:rsidRPr="00AE3E1B">
        <w:rPr>
          <w:rFonts w:ascii="Arial" w:hAnsi="Arial" w:cs="Arial"/>
        </w:rPr>
        <w:t>s ohledem na § 37 ZZVZ a posoudí, zda v nabídce nejsou naplněny povinné důvody pro vyloučení vybraného dodavatele</w:t>
      </w:r>
      <w:r w:rsidR="00FD395F">
        <w:rPr>
          <w:rFonts w:ascii="Arial" w:hAnsi="Arial" w:cs="Arial"/>
        </w:rPr>
        <w:t xml:space="preserve"> adekvátně</w:t>
      </w:r>
      <w:r w:rsidRPr="00AE3E1B">
        <w:rPr>
          <w:rFonts w:ascii="Arial" w:hAnsi="Arial" w:cs="Arial"/>
        </w:rPr>
        <w:t xml:space="preserve"> dle § 48 ZZVZ (dále jen „důvody, pro které by nebylo možno uzavřít smlouvy s druhým v pořadí“). Pokud jsou naplněny důvody, pro které by nebylo možno uzavřít smlouvu s druhým v pořadí v původním </w:t>
      </w:r>
      <w:r w:rsidR="00FD395F">
        <w:rPr>
          <w:rFonts w:ascii="Arial" w:hAnsi="Arial" w:cs="Arial"/>
        </w:rPr>
        <w:t>výběrovém</w:t>
      </w:r>
      <w:r w:rsidR="00FD395F" w:rsidRPr="00AE3E1B">
        <w:rPr>
          <w:rFonts w:ascii="Arial" w:hAnsi="Arial" w:cs="Arial"/>
        </w:rPr>
        <w:t xml:space="preserve"> </w:t>
      </w:r>
      <w:r w:rsidRPr="00AE3E1B">
        <w:rPr>
          <w:rFonts w:ascii="Arial" w:hAnsi="Arial" w:cs="Arial"/>
        </w:rPr>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FD395F">
        <w:rPr>
          <w:rFonts w:ascii="Arial" w:hAnsi="Arial" w:cs="Arial"/>
        </w:rPr>
        <w:t>výběrového</w:t>
      </w:r>
      <w:r w:rsidR="00FD395F" w:rsidRPr="00AE3E1B">
        <w:rPr>
          <w:rFonts w:ascii="Arial" w:hAnsi="Arial" w:cs="Arial"/>
        </w:rPr>
        <w:t xml:space="preserve"> </w:t>
      </w:r>
      <w:r w:rsidRPr="00AE3E1B">
        <w:rPr>
          <w:rFonts w:ascii="Arial" w:hAnsi="Arial" w:cs="Arial"/>
        </w:rPr>
        <w:t>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1AF0A023" w:rsidR="003B3249" w:rsidRPr="00EF6097" w:rsidRDefault="00792C1A" w:rsidP="009855E1">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w:t>
      </w:r>
      <w:r w:rsidR="00FD395F">
        <w:rPr>
          <w:rFonts w:ascii="Arial" w:hAnsi="Arial" w:cs="Arial"/>
        </w:rPr>
        <w:t xml:space="preserve">adekvátně </w:t>
      </w:r>
      <w:r w:rsidRPr="00EF6097">
        <w:rPr>
          <w:rFonts w:ascii="Arial" w:hAnsi="Arial" w:cs="Arial"/>
        </w:rPr>
        <w:t xml:space="preserve">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9855E1">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9855E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9855E1">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9855E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9855E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9855E1">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9855E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9855E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lastRenderedPageBreak/>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9855E1">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9855E1">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9855E1">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9855E1">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9855E1">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9855E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9855E1">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3C4299" w:rsidRDefault="00321220" w:rsidP="009855E1">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FD395F">
        <w:rPr>
          <w:rFonts w:ascii="Arial" w:eastAsia="Times New Roman" w:hAnsi="Arial" w:cs="Arial"/>
          <w:b/>
          <w:highlight w:val="yellow"/>
        </w:rPr>
        <w:t>[Obchodní firma Zhotovitele]</w:t>
      </w:r>
    </w:p>
    <w:p w14:paraId="52DB552F" w14:textId="684227B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FD395F">
        <w:rPr>
          <w:rFonts w:ascii="Arial" w:eastAsia="Times New Roman" w:hAnsi="Arial" w:cs="Arial"/>
          <w:bCs/>
        </w:rPr>
        <w:t>Praha</w:t>
      </w:r>
      <w:r w:rsidRPr="00ED6435">
        <w:rPr>
          <w:rFonts w:ascii="Arial" w:eastAsia="Times New Roman" w:hAnsi="Arial" w:cs="Arial"/>
          <w:bCs/>
        </w:rPr>
        <w:tab/>
      </w:r>
      <w:r w:rsidRPr="00ED6435">
        <w:rPr>
          <w:rFonts w:ascii="Arial" w:eastAsia="Times New Roman" w:hAnsi="Arial" w:cs="Arial"/>
          <w:bCs/>
        </w:rPr>
        <w:tab/>
      </w:r>
      <w:r w:rsidRPr="00FD395F">
        <w:rPr>
          <w:rFonts w:ascii="Arial" w:eastAsia="Times New Roman" w:hAnsi="Arial" w:cs="Arial"/>
          <w:bCs/>
          <w:highlight w:val="yellow"/>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0C7C70A0" w:rsidR="002B735B" w:rsidRPr="00ED6435" w:rsidRDefault="00FD395F" w:rsidP="00266847">
      <w:pPr>
        <w:tabs>
          <w:tab w:val="left" w:pos="567"/>
          <w:tab w:val="left" w:pos="5670"/>
        </w:tabs>
        <w:spacing w:before="120" w:after="120" w:line="240" w:lineRule="auto"/>
        <w:rPr>
          <w:rFonts w:ascii="Arial" w:eastAsia="Times New Roman" w:hAnsi="Arial" w:cs="Arial"/>
          <w:bCs/>
        </w:rPr>
      </w:pPr>
      <w:r w:rsidRPr="00A97D62">
        <w:rPr>
          <w:rFonts w:ascii="Arial" w:eastAsia="Times New Roman" w:hAnsi="Arial" w:cs="Arial"/>
          <w:b/>
        </w:rPr>
        <w:t>Ing. Jiří Veselý</w:t>
      </w:r>
      <w:r w:rsidR="002B735B" w:rsidRPr="00ED6435">
        <w:rPr>
          <w:rFonts w:ascii="Arial" w:eastAsia="Times New Roman" w:hAnsi="Arial" w:cs="Arial"/>
          <w:bCs/>
        </w:rPr>
        <w:tab/>
      </w:r>
      <w:r w:rsidR="002B735B" w:rsidRPr="00ED6435">
        <w:rPr>
          <w:rFonts w:ascii="Arial" w:eastAsia="Times New Roman" w:hAnsi="Arial" w:cs="Arial"/>
          <w:bCs/>
        </w:rPr>
        <w:tab/>
      </w:r>
      <w:r w:rsidR="002B735B" w:rsidRPr="00FD395F">
        <w:rPr>
          <w:rFonts w:ascii="Arial" w:eastAsia="Times New Roman" w:hAnsi="Arial" w:cs="Arial"/>
          <w:bCs/>
          <w:highlight w:val="yellow"/>
        </w:rPr>
        <w:t>Jméno: …………</w:t>
      </w:r>
    </w:p>
    <w:p w14:paraId="3D3AE081" w14:textId="0123F302" w:rsidR="00B3745E" w:rsidRPr="00ED6435" w:rsidRDefault="00FD395F" w:rsidP="00A97D62">
      <w:pPr>
        <w:tabs>
          <w:tab w:val="left" w:pos="567"/>
          <w:tab w:val="left" w:pos="5670"/>
        </w:tabs>
        <w:spacing w:before="120" w:after="120" w:line="240" w:lineRule="auto"/>
        <w:rPr>
          <w:rFonts w:ascii="Arial" w:hAnsi="Arial" w:cs="Arial"/>
        </w:rPr>
      </w:pPr>
      <w:r>
        <w:rPr>
          <w:rFonts w:ascii="Arial" w:eastAsia="Times New Roman" w:hAnsi="Arial" w:cs="Arial"/>
          <w:bCs/>
          <w:lang w:eastAsia="cs-CZ"/>
        </w:rPr>
        <w:t>ředitel KPÚ pro Středočeský kraj a hl. m. Praha</w:t>
      </w:r>
      <w:r w:rsidR="002B735B" w:rsidRPr="00ED6435">
        <w:rPr>
          <w:rFonts w:ascii="Arial" w:eastAsia="Times New Roman" w:hAnsi="Arial" w:cs="Arial"/>
          <w:bCs/>
        </w:rPr>
        <w:tab/>
      </w:r>
      <w:r w:rsidR="002B735B" w:rsidRPr="00FD395F">
        <w:rPr>
          <w:rFonts w:ascii="Arial" w:eastAsia="Times New Roman" w:hAnsi="Arial" w:cs="Arial"/>
          <w:bCs/>
          <w:highlight w:val="yellow"/>
        </w:rPr>
        <w:t>Funkce: …………</w:t>
      </w:r>
    </w:p>
    <w:sectPr w:rsidR="00B3745E"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E9300C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942CCC">
      <w:rPr>
        <w:szCs w:val="16"/>
      </w:rPr>
      <w:t xml:space="preserve"> Libovice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6783091B" w14:textId="24E86F26" w:rsidR="00FD395F"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Pr>
        <w:rFonts w:cs="Arial"/>
        <w:szCs w:val="16"/>
        <w:lang w:val="fr-FR"/>
      </w:rPr>
      <w:t>UID:</w:t>
    </w:r>
    <w:r w:rsidR="00043079" w:rsidRPr="001D4BED">
      <w:rPr>
        <w:rFonts w:cs="Arial"/>
        <w:szCs w:val="16"/>
        <w:lang w:val="fr-FR"/>
      </w:rPr>
      <w:tab/>
    </w:r>
  </w:p>
  <w:p w14:paraId="2A1D6DC0" w14:textId="1A1408EE" w:rsidR="00F62E61" w:rsidRDefault="00FD395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Pomocná evidence KPÚ :</w:t>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17F6A56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FD395F">
      <w:rPr>
        <w:rFonts w:cs="Arial"/>
        <w:szCs w:val="16"/>
        <w:lang w:val="fr-FR"/>
      </w:rPr>
      <w:t>KoPÚ Libovice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2771"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eš Jan Mgr.">
    <w15:presenceInfo w15:providerId="AD" w15:userId="S::J.Janes@spucr.cz::b4ff932c-68b5-4132-adf4-7ec3243f3a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6DE9"/>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A7C84"/>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5FC2"/>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063"/>
    <w:rsid w:val="002F012F"/>
    <w:rsid w:val="002F0A03"/>
    <w:rsid w:val="002F1900"/>
    <w:rsid w:val="002F20B9"/>
    <w:rsid w:val="002F2620"/>
    <w:rsid w:val="002F2B82"/>
    <w:rsid w:val="002F3921"/>
    <w:rsid w:val="002F3A1F"/>
    <w:rsid w:val="002F3E07"/>
    <w:rsid w:val="002F4988"/>
    <w:rsid w:val="002F5958"/>
    <w:rsid w:val="002F5A62"/>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671"/>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28D"/>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23D"/>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2CE"/>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CCC"/>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5E1"/>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68ED"/>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1ED7"/>
    <w:rsid w:val="00A92F44"/>
    <w:rsid w:val="00A93283"/>
    <w:rsid w:val="00A937CF"/>
    <w:rsid w:val="00A94598"/>
    <w:rsid w:val="00A94700"/>
    <w:rsid w:val="00A94947"/>
    <w:rsid w:val="00A94C48"/>
    <w:rsid w:val="00A959C8"/>
    <w:rsid w:val="00A95F62"/>
    <w:rsid w:val="00A963E6"/>
    <w:rsid w:val="00A9693D"/>
    <w:rsid w:val="00A97B33"/>
    <w:rsid w:val="00A97D62"/>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0BE6"/>
    <w:rsid w:val="00AB1575"/>
    <w:rsid w:val="00AB19C8"/>
    <w:rsid w:val="00AB217C"/>
    <w:rsid w:val="00AB2E3E"/>
    <w:rsid w:val="00AB3C95"/>
    <w:rsid w:val="00AB4826"/>
    <w:rsid w:val="00AB565B"/>
    <w:rsid w:val="00AB6361"/>
    <w:rsid w:val="00AB70B8"/>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5D4A"/>
    <w:rsid w:val="00C163D8"/>
    <w:rsid w:val="00C170DD"/>
    <w:rsid w:val="00C173B7"/>
    <w:rsid w:val="00C201DE"/>
    <w:rsid w:val="00C20856"/>
    <w:rsid w:val="00C21312"/>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87B6B"/>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A17"/>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5770"/>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5BF3"/>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95F"/>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7D6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97D6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97D6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33</Pages>
  <Words>16875</Words>
  <Characters>99564</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Janeš Jan Mgr.</cp:lastModifiedBy>
  <cp:revision>8</cp:revision>
  <cp:lastPrinted>2025-02-03T11:13:00Z</cp:lastPrinted>
  <dcterms:created xsi:type="dcterms:W3CDTF">2025-05-22T09:52:00Z</dcterms:created>
  <dcterms:modified xsi:type="dcterms:W3CDTF">2025-07-01T11:31:00Z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