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4944E4F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ins w:id="0" w:author="Kašparová Lucie Ing." w:date="2024-08-30T10:50:00Z">
        <w:r w:rsidR="00903C96" w:rsidRPr="00903C96">
          <w:t>KoPÚ Střížovice u Snědovic II.</w:t>
        </w:r>
      </w:ins>
      <w:ins w:id="1" w:author="Kašparová Lucie Ing." w:date="2024-10-21T10:51:00Z">
        <w:r w:rsidR="00015FA7">
          <w:t xml:space="preserve"> etapa</w:t>
        </w:r>
      </w:ins>
      <w:ins w:id="2" w:author="Kašparová Lucie Ing." w:date="2024-08-30T10:50:00Z">
        <w:r w:rsidR="00903C96" w:rsidRPr="00903C96">
          <w:t xml:space="preserve"> a KoPÚ Snědovice </w:t>
        </w:r>
        <w:r w:rsidR="00903C96" w:rsidRPr="00015FA7">
          <w:t xml:space="preserve">II. </w:t>
        </w:r>
      </w:ins>
      <w:del w:id="3" w:author="Kašparová Lucie Ing." w:date="2024-08-30T10:31:00Z">
        <w:r w:rsidR="007A0155" w:rsidRPr="00015FA7" w:rsidDel="00560157">
          <w:rPr>
            <w:highlight w:val="lightGray"/>
            <w:rPrChange w:id="4" w:author="Kašparová Lucie Ing." w:date="2024-10-21T10:51:00Z">
              <w:rPr>
                <w:b/>
                <w:bCs/>
                <w:highlight w:val="lightGray"/>
              </w:rPr>
            </w:rPrChange>
          </w:rPr>
          <w:delText>…………………………………</w:delText>
        </w:r>
      </w:del>
      <w:ins w:id="5" w:author="Kašparová Lucie Ing." w:date="2024-10-21T10:51:00Z">
        <w:r w:rsidR="00015FA7" w:rsidRPr="00015FA7">
          <w:rPr>
            <w:rPrChange w:id="6" w:author="Kašparová Lucie Ing." w:date="2024-10-21T10:51:00Z">
              <w:rPr>
                <w:b/>
                <w:bCs/>
              </w:rPr>
            </w:rPrChange>
          </w:rPr>
          <w:t>etapa</w:t>
        </w:r>
      </w:ins>
    </w:p>
    <w:p w14:paraId="25A5DB20" w14:textId="51C74FB8" w:rsidR="00903C96" w:rsidRPr="00903C96" w:rsidRDefault="00903C96" w:rsidP="007A0155">
      <w:pPr>
        <w:rPr>
          <w:ins w:id="7" w:author="Kašparová Lucie Ing." w:date="2024-08-30T10:46:00Z"/>
          <w:rPrChange w:id="8" w:author="Kašparová Lucie Ing." w:date="2024-08-30T10:50:00Z">
            <w:rPr>
              <w:ins w:id="9" w:author="Kašparová Lucie Ing." w:date="2024-08-30T10:46:00Z"/>
              <w:u w:val="single"/>
            </w:rPr>
          </w:rPrChange>
        </w:rPr>
      </w:pPr>
      <w:ins w:id="10" w:author="Kašparová Lucie Ing." w:date="2024-08-30T10:50:00Z">
        <w:r>
          <w:rPr>
            <w:u w:val="single"/>
          </w:rPr>
          <w:t xml:space="preserve">Část </w:t>
        </w:r>
      </w:ins>
      <w:ins w:id="11" w:author="Kašparová Lucie Ing." w:date="2024-08-30T10:55:00Z">
        <w:r w:rsidR="002B46E6">
          <w:rPr>
            <w:u w:val="single"/>
          </w:rPr>
          <w:t>2</w:t>
        </w:r>
      </w:ins>
      <w:ins w:id="12" w:author="Kašparová Lucie Ing." w:date="2024-08-30T10:50:00Z">
        <w:r>
          <w:rPr>
            <w:u w:val="single"/>
          </w:rPr>
          <w:t xml:space="preserve"> VZ</w:t>
        </w:r>
        <w:r w:rsidRPr="002B46E6">
          <w:rPr>
            <w:rPrChange w:id="13" w:author="Kašparová Lucie Ing." w:date="2024-08-30T10:55:00Z">
              <w:rPr>
                <w:u w:val="single"/>
              </w:rPr>
            </w:rPrChange>
          </w:rPr>
          <w:t xml:space="preserve">: </w:t>
        </w:r>
      </w:ins>
      <w:ins w:id="14" w:author="Kašparová Lucie Ing." w:date="2024-08-30T10:55:00Z">
        <w:r w:rsidR="002B46E6" w:rsidRPr="00903C96">
          <w:t>KoPÚ Snědovice II.</w:t>
        </w:r>
      </w:ins>
      <w:ins w:id="15" w:author="Kašparová Lucie Ing." w:date="2024-10-21T10:51:00Z">
        <w:r w:rsidR="00015FA7">
          <w:t xml:space="preserve"> etapa</w:t>
        </w:r>
      </w:ins>
    </w:p>
    <w:p w14:paraId="154C77DA" w14:textId="0DD7AA1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560157" w:rsidRPr="00CC5890" w14:paraId="7D5FA343" w14:textId="77777777" w:rsidTr="006C5D0D">
        <w:trPr>
          <w:trHeight w:val="113"/>
          <w:ins w:id="16" w:author="Kašparová Lucie Ing." w:date="2024-08-30T10:32:00Z"/>
        </w:trPr>
        <w:tc>
          <w:tcPr>
            <w:tcW w:w="2557" w:type="dxa"/>
          </w:tcPr>
          <w:p w14:paraId="7E0AF10C" w14:textId="2EC861DB" w:rsidR="00560157" w:rsidRPr="00CC5890" w:rsidRDefault="00560157" w:rsidP="007A0155">
            <w:pPr>
              <w:spacing w:after="0"/>
              <w:rPr>
                <w:ins w:id="17" w:author="Kašparová Lucie Ing." w:date="2024-08-30T10:32:00Z"/>
              </w:rPr>
            </w:pPr>
            <w:ins w:id="18" w:author="Kašparová Lucie Ing." w:date="2024-08-30T10:32:00Z">
              <w:r w:rsidRPr="00CC5890">
                <w:t xml:space="preserve">Cena v Kč </w:t>
              </w:r>
              <w:r>
                <w:t>bez</w:t>
              </w:r>
              <w:r w:rsidRPr="00CC5890">
                <w:t xml:space="preserve"> DPH:</w:t>
              </w:r>
            </w:ins>
          </w:p>
        </w:tc>
        <w:tc>
          <w:tcPr>
            <w:tcW w:w="6397" w:type="dxa"/>
          </w:tcPr>
          <w:p w14:paraId="04CE675A" w14:textId="77777777" w:rsidR="00560157" w:rsidRPr="00CC5890" w:rsidRDefault="00560157" w:rsidP="007A0155">
            <w:pPr>
              <w:spacing w:after="0"/>
              <w:rPr>
                <w:ins w:id="19" w:author="Kašparová Lucie Ing." w:date="2024-08-30T10:32:00Z"/>
              </w:rPr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pPr>
        <w:rPr>
          <w:ins w:id="20" w:author="Kašparová Lucie Ing." w:date="2024-08-30T10:32:00Z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216404" w14:textId="77777777" w:rsidR="00560157" w:rsidRDefault="00560157" w:rsidP="007A0155">
      <w:pPr>
        <w:rPr>
          <w:ins w:id="21" w:author="Kašparová Lucie Ing." w:date="2024-08-30T10:32:00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60157" w:rsidRPr="00CC5890" w14:paraId="13ED18C9" w14:textId="77777777" w:rsidTr="009A11B8">
        <w:trPr>
          <w:trHeight w:val="113"/>
          <w:ins w:id="22" w:author="Kašparová Lucie Ing." w:date="2024-08-30T10:32:00Z"/>
        </w:trPr>
        <w:tc>
          <w:tcPr>
            <w:tcW w:w="2557" w:type="dxa"/>
          </w:tcPr>
          <w:p w14:paraId="0BA2B157" w14:textId="77777777" w:rsidR="00560157" w:rsidRPr="00CC5890" w:rsidRDefault="00560157" w:rsidP="009A11B8">
            <w:pPr>
              <w:spacing w:after="0"/>
              <w:rPr>
                <w:ins w:id="23" w:author="Kašparová Lucie Ing." w:date="2024-08-30T10:32:00Z"/>
              </w:rPr>
            </w:pPr>
            <w:ins w:id="24" w:author="Kašparová Lucie Ing." w:date="2024-08-30T10:32:00Z">
              <w:r w:rsidRPr="00CC5890">
                <w:t>Název služby:</w:t>
              </w:r>
            </w:ins>
          </w:p>
        </w:tc>
        <w:tc>
          <w:tcPr>
            <w:tcW w:w="6397" w:type="dxa"/>
          </w:tcPr>
          <w:p w14:paraId="7B7A0A61" w14:textId="77777777" w:rsidR="00560157" w:rsidRPr="00CC5890" w:rsidRDefault="00560157" w:rsidP="009A11B8">
            <w:pPr>
              <w:spacing w:after="0"/>
              <w:rPr>
                <w:ins w:id="25" w:author="Kašparová Lucie Ing." w:date="2024-08-30T10:32:00Z"/>
              </w:rPr>
            </w:pPr>
          </w:p>
        </w:tc>
      </w:tr>
      <w:tr w:rsidR="00560157" w:rsidRPr="00CC5890" w14:paraId="6FF5D68F" w14:textId="77777777" w:rsidTr="009A11B8">
        <w:trPr>
          <w:trHeight w:val="113"/>
          <w:ins w:id="26" w:author="Kašparová Lucie Ing." w:date="2024-08-30T10:32:00Z"/>
        </w:trPr>
        <w:tc>
          <w:tcPr>
            <w:tcW w:w="8954" w:type="dxa"/>
            <w:gridSpan w:val="2"/>
          </w:tcPr>
          <w:p w14:paraId="09DCA014" w14:textId="77777777" w:rsidR="00560157" w:rsidRPr="00CC5890" w:rsidRDefault="00560157" w:rsidP="009A11B8">
            <w:pPr>
              <w:spacing w:after="0"/>
              <w:rPr>
                <w:ins w:id="27" w:author="Kašparová Lucie Ing." w:date="2024-08-30T10:32:00Z"/>
              </w:rPr>
            </w:pPr>
            <w:ins w:id="28" w:author="Kašparová Lucie Ing." w:date="2024-08-30T10:32:00Z">
              <w:r w:rsidRPr="00CC5890">
                <w:t>Objednatel:</w:t>
              </w:r>
            </w:ins>
          </w:p>
        </w:tc>
      </w:tr>
      <w:tr w:rsidR="00560157" w:rsidRPr="00CC5890" w14:paraId="556FA386" w14:textId="77777777" w:rsidTr="009A11B8">
        <w:trPr>
          <w:trHeight w:val="113"/>
          <w:ins w:id="29" w:author="Kašparová Lucie Ing." w:date="2024-08-30T10:32:00Z"/>
        </w:trPr>
        <w:tc>
          <w:tcPr>
            <w:tcW w:w="2557" w:type="dxa"/>
          </w:tcPr>
          <w:p w14:paraId="45352E1A" w14:textId="77777777" w:rsidR="00560157" w:rsidRPr="00CC5890" w:rsidRDefault="00560157" w:rsidP="009A11B8">
            <w:pPr>
              <w:spacing w:after="0"/>
              <w:rPr>
                <w:ins w:id="30" w:author="Kašparová Lucie Ing." w:date="2024-08-30T10:32:00Z"/>
              </w:rPr>
            </w:pPr>
            <w:ins w:id="31" w:author="Kašparová Lucie Ing." w:date="2024-08-30T10:32:00Z">
              <w:r>
                <w:t>Název:</w:t>
              </w:r>
            </w:ins>
          </w:p>
        </w:tc>
        <w:tc>
          <w:tcPr>
            <w:tcW w:w="6397" w:type="dxa"/>
          </w:tcPr>
          <w:p w14:paraId="2436628E" w14:textId="77777777" w:rsidR="00560157" w:rsidRPr="00CC5890" w:rsidRDefault="00560157" w:rsidP="009A11B8">
            <w:pPr>
              <w:spacing w:after="0"/>
              <w:rPr>
                <w:ins w:id="32" w:author="Kašparová Lucie Ing." w:date="2024-08-30T10:32:00Z"/>
              </w:rPr>
            </w:pPr>
          </w:p>
        </w:tc>
      </w:tr>
      <w:tr w:rsidR="00560157" w:rsidRPr="00CC5890" w14:paraId="46881C0C" w14:textId="77777777" w:rsidTr="009A11B8">
        <w:trPr>
          <w:trHeight w:val="113"/>
          <w:ins w:id="33" w:author="Kašparová Lucie Ing." w:date="2024-08-30T10:32:00Z"/>
        </w:trPr>
        <w:tc>
          <w:tcPr>
            <w:tcW w:w="2557" w:type="dxa"/>
          </w:tcPr>
          <w:p w14:paraId="36E11F86" w14:textId="77777777" w:rsidR="00560157" w:rsidRDefault="00560157" w:rsidP="009A11B8">
            <w:pPr>
              <w:spacing w:after="0"/>
              <w:rPr>
                <w:ins w:id="34" w:author="Kašparová Lucie Ing." w:date="2024-08-30T10:32:00Z"/>
              </w:rPr>
            </w:pPr>
            <w:ins w:id="35" w:author="Kašparová Lucie Ing." w:date="2024-08-30T10:32:00Z">
              <w:r>
                <w:t>Kontaktní adresa:</w:t>
              </w:r>
            </w:ins>
          </w:p>
        </w:tc>
        <w:tc>
          <w:tcPr>
            <w:tcW w:w="6397" w:type="dxa"/>
          </w:tcPr>
          <w:p w14:paraId="75833B55" w14:textId="77777777" w:rsidR="00560157" w:rsidRPr="00CC5890" w:rsidRDefault="00560157" w:rsidP="009A11B8">
            <w:pPr>
              <w:spacing w:after="0"/>
              <w:rPr>
                <w:ins w:id="36" w:author="Kašparová Lucie Ing." w:date="2024-08-30T10:32:00Z"/>
              </w:rPr>
            </w:pPr>
          </w:p>
        </w:tc>
      </w:tr>
      <w:tr w:rsidR="00560157" w:rsidRPr="00CC5890" w14:paraId="1710DE83" w14:textId="77777777" w:rsidTr="009A11B8">
        <w:trPr>
          <w:trHeight w:val="113"/>
          <w:ins w:id="37" w:author="Kašparová Lucie Ing." w:date="2024-08-30T10:32:00Z"/>
        </w:trPr>
        <w:tc>
          <w:tcPr>
            <w:tcW w:w="2557" w:type="dxa"/>
          </w:tcPr>
          <w:p w14:paraId="6EA8CF0D" w14:textId="77777777" w:rsidR="00560157" w:rsidRPr="00CC5890" w:rsidRDefault="00560157" w:rsidP="009A11B8">
            <w:pPr>
              <w:spacing w:after="0"/>
              <w:rPr>
                <w:ins w:id="38" w:author="Kašparová Lucie Ing." w:date="2024-08-30T10:32:00Z"/>
              </w:rPr>
            </w:pPr>
            <w:ins w:id="39" w:author="Kašparová Lucie Ing." w:date="2024-08-30T10:32:00Z">
              <w:r>
                <w:t>Telefon:</w:t>
              </w:r>
            </w:ins>
          </w:p>
        </w:tc>
        <w:tc>
          <w:tcPr>
            <w:tcW w:w="6397" w:type="dxa"/>
          </w:tcPr>
          <w:p w14:paraId="5D1C05A1" w14:textId="77777777" w:rsidR="00560157" w:rsidRPr="00CC5890" w:rsidRDefault="00560157" w:rsidP="009A11B8">
            <w:pPr>
              <w:spacing w:after="0"/>
              <w:rPr>
                <w:ins w:id="40" w:author="Kašparová Lucie Ing." w:date="2024-08-30T10:32:00Z"/>
              </w:rPr>
            </w:pPr>
          </w:p>
        </w:tc>
      </w:tr>
      <w:tr w:rsidR="00560157" w:rsidRPr="00CC5890" w14:paraId="3AE70839" w14:textId="77777777" w:rsidTr="009A11B8">
        <w:trPr>
          <w:trHeight w:val="113"/>
          <w:ins w:id="41" w:author="Kašparová Lucie Ing." w:date="2024-08-30T10:32:00Z"/>
        </w:trPr>
        <w:tc>
          <w:tcPr>
            <w:tcW w:w="2557" w:type="dxa"/>
          </w:tcPr>
          <w:p w14:paraId="7D350614" w14:textId="77777777" w:rsidR="00560157" w:rsidRPr="00CC5890" w:rsidRDefault="00560157" w:rsidP="009A11B8">
            <w:pPr>
              <w:spacing w:after="0"/>
              <w:rPr>
                <w:ins w:id="42" w:author="Kašparová Lucie Ing." w:date="2024-08-30T10:32:00Z"/>
              </w:rPr>
            </w:pPr>
            <w:ins w:id="43" w:author="Kašparová Lucie Ing." w:date="2024-08-30T10:32:00Z">
              <w:r>
                <w:t>E-mail:</w:t>
              </w:r>
            </w:ins>
          </w:p>
        </w:tc>
        <w:tc>
          <w:tcPr>
            <w:tcW w:w="6397" w:type="dxa"/>
          </w:tcPr>
          <w:p w14:paraId="763719D5" w14:textId="77777777" w:rsidR="00560157" w:rsidRPr="00CC5890" w:rsidRDefault="00560157" w:rsidP="009A11B8">
            <w:pPr>
              <w:spacing w:after="0"/>
              <w:rPr>
                <w:ins w:id="44" w:author="Kašparová Lucie Ing." w:date="2024-08-30T10:32:00Z"/>
              </w:rPr>
            </w:pPr>
          </w:p>
        </w:tc>
      </w:tr>
      <w:tr w:rsidR="00560157" w:rsidRPr="00CC5890" w14:paraId="2AA20516" w14:textId="77777777" w:rsidTr="009A11B8">
        <w:trPr>
          <w:trHeight w:val="113"/>
          <w:ins w:id="45" w:author="Kašparová Lucie Ing." w:date="2024-08-30T10:32:00Z"/>
        </w:trPr>
        <w:tc>
          <w:tcPr>
            <w:tcW w:w="2557" w:type="dxa"/>
          </w:tcPr>
          <w:p w14:paraId="4C3358AF" w14:textId="77777777" w:rsidR="00560157" w:rsidRPr="00CC5890" w:rsidRDefault="00560157" w:rsidP="009A11B8">
            <w:pPr>
              <w:spacing w:after="0"/>
              <w:rPr>
                <w:ins w:id="46" w:author="Kašparová Lucie Ing." w:date="2024-08-30T10:32:00Z"/>
              </w:rPr>
            </w:pPr>
            <w:ins w:id="47" w:author="Kašparová Lucie Ing." w:date="2024-08-30T10:32:00Z">
              <w:r w:rsidRPr="006153A9">
                <w:rPr>
                  <w:highlight w:val="yellow"/>
                </w:rPr>
                <w:t>Měsíc a rok zapsání KPÚ do KN:</w:t>
              </w:r>
            </w:ins>
          </w:p>
        </w:tc>
        <w:tc>
          <w:tcPr>
            <w:tcW w:w="6397" w:type="dxa"/>
          </w:tcPr>
          <w:p w14:paraId="68DE1394" w14:textId="77777777" w:rsidR="00560157" w:rsidRPr="00CC5890" w:rsidRDefault="00560157" w:rsidP="009A11B8">
            <w:pPr>
              <w:spacing w:after="0"/>
              <w:rPr>
                <w:ins w:id="48" w:author="Kašparová Lucie Ing." w:date="2024-08-30T10:32:00Z"/>
              </w:rPr>
            </w:pPr>
          </w:p>
        </w:tc>
      </w:tr>
      <w:tr w:rsidR="00560157" w:rsidRPr="00CC5890" w14:paraId="78EEF974" w14:textId="77777777" w:rsidTr="009A11B8">
        <w:trPr>
          <w:trHeight w:val="113"/>
          <w:ins w:id="49" w:author="Kašparová Lucie Ing." w:date="2024-08-30T10:32:00Z"/>
        </w:trPr>
        <w:tc>
          <w:tcPr>
            <w:tcW w:w="2557" w:type="dxa"/>
          </w:tcPr>
          <w:p w14:paraId="24A9DB2F" w14:textId="77777777" w:rsidR="00560157" w:rsidRPr="00CC5890" w:rsidRDefault="00560157" w:rsidP="009A11B8">
            <w:pPr>
              <w:spacing w:after="0"/>
              <w:rPr>
                <w:ins w:id="50" w:author="Kašparová Lucie Ing." w:date="2024-08-30T10:32:00Z"/>
              </w:rPr>
            </w:pPr>
            <w:ins w:id="51" w:author="Kašparová Lucie Ing." w:date="2024-08-30T10:32:00Z">
              <w:r w:rsidRPr="00CC5890">
                <w:t>Stručný popis služby, rozsah (v ha):</w:t>
              </w:r>
            </w:ins>
          </w:p>
        </w:tc>
        <w:tc>
          <w:tcPr>
            <w:tcW w:w="6397" w:type="dxa"/>
          </w:tcPr>
          <w:p w14:paraId="234A6AC6" w14:textId="77777777" w:rsidR="00560157" w:rsidRPr="00CC5890" w:rsidRDefault="00560157" w:rsidP="009A11B8">
            <w:pPr>
              <w:spacing w:after="0"/>
              <w:rPr>
                <w:ins w:id="52" w:author="Kašparová Lucie Ing." w:date="2024-08-30T10:32:00Z"/>
              </w:rPr>
            </w:pPr>
          </w:p>
        </w:tc>
      </w:tr>
      <w:tr w:rsidR="00560157" w:rsidRPr="00CC5890" w14:paraId="1E5C5398" w14:textId="77777777" w:rsidTr="009A11B8">
        <w:trPr>
          <w:trHeight w:val="113"/>
          <w:ins w:id="53" w:author="Kašparová Lucie Ing." w:date="2024-08-30T10:32:00Z"/>
        </w:trPr>
        <w:tc>
          <w:tcPr>
            <w:tcW w:w="2557" w:type="dxa"/>
          </w:tcPr>
          <w:p w14:paraId="02E4DAF2" w14:textId="77777777" w:rsidR="00560157" w:rsidRPr="00CC5890" w:rsidRDefault="00560157" w:rsidP="009A11B8">
            <w:pPr>
              <w:spacing w:after="0"/>
              <w:rPr>
                <w:ins w:id="54" w:author="Kašparová Lucie Ing." w:date="2024-08-30T10:32:00Z"/>
              </w:rPr>
            </w:pPr>
            <w:ins w:id="55" w:author="Kašparová Lucie Ing." w:date="2024-08-30T10:32:00Z">
              <w:r w:rsidRPr="00CC5890">
                <w:t xml:space="preserve">Cena v Kč </w:t>
              </w:r>
              <w:r>
                <w:t>bez</w:t>
              </w:r>
              <w:r w:rsidRPr="00CC5890">
                <w:t xml:space="preserve"> DPH:</w:t>
              </w:r>
            </w:ins>
          </w:p>
        </w:tc>
        <w:tc>
          <w:tcPr>
            <w:tcW w:w="6397" w:type="dxa"/>
          </w:tcPr>
          <w:p w14:paraId="20B01683" w14:textId="77777777" w:rsidR="00560157" w:rsidRPr="00CC5890" w:rsidRDefault="00560157" w:rsidP="009A11B8">
            <w:pPr>
              <w:spacing w:after="0"/>
              <w:rPr>
                <w:ins w:id="56" w:author="Kašparová Lucie Ing." w:date="2024-08-30T10:32:00Z"/>
              </w:rPr>
            </w:pPr>
          </w:p>
        </w:tc>
      </w:tr>
      <w:tr w:rsidR="00560157" w:rsidRPr="00CC5890" w14:paraId="276A50C9" w14:textId="77777777" w:rsidTr="009A11B8">
        <w:trPr>
          <w:trHeight w:val="113"/>
          <w:ins w:id="57" w:author="Kašparová Lucie Ing." w:date="2024-08-30T10:32:00Z"/>
        </w:trPr>
        <w:tc>
          <w:tcPr>
            <w:tcW w:w="2557" w:type="dxa"/>
          </w:tcPr>
          <w:p w14:paraId="56FFBAF2" w14:textId="77777777" w:rsidR="00560157" w:rsidRPr="00CC5890" w:rsidRDefault="00560157" w:rsidP="009A11B8">
            <w:pPr>
              <w:spacing w:after="0"/>
              <w:rPr>
                <w:ins w:id="58" w:author="Kašparová Lucie Ing." w:date="2024-08-30T10:32:00Z"/>
              </w:rPr>
            </w:pPr>
            <w:ins w:id="59" w:author="Kašparová Lucie Ing." w:date="2024-08-30T10:32:00Z">
              <w:r w:rsidRPr="00CC5890">
                <w:t>Cena v Kč včetně DPH:</w:t>
              </w:r>
            </w:ins>
          </w:p>
        </w:tc>
        <w:tc>
          <w:tcPr>
            <w:tcW w:w="6397" w:type="dxa"/>
          </w:tcPr>
          <w:p w14:paraId="2BB3AFC1" w14:textId="77777777" w:rsidR="00560157" w:rsidRPr="00CC5890" w:rsidRDefault="00560157" w:rsidP="009A11B8">
            <w:pPr>
              <w:spacing w:after="0"/>
              <w:rPr>
                <w:ins w:id="60" w:author="Kašparová Lucie Ing." w:date="2024-08-30T10:32:00Z"/>
              </w:rPr>
            </w:pPr>
          </w:p>
        </w:tc>
      </w:tr>
      <w:tr w:rsidR="00560157" w:rsidRPr="00CC5890" w14:paraId="0A5D7245" w14:textId="77777777" w:rsidTr="009A11B8">
        <w:trPr>
          <w:trHeight w:val="113"/>
          <w:ins w:id="61" w:author="Kašparová Lucie Ing." w:date="2024-08-30T10:32:00Z"/>
        </w:trPr>
        <w:tc>
          <w:tcPr>
            <w:tcW w:w="2557" w:type="dxa"/>
          </w:tcPr>
          <w:p w14:paraId="34AA0869" w14:textId="77777777" w:rsidR="00560157" w:rsidRPr="00CC5890" w:rsidRDefault="00560157" w:rsidP="009A11B8">
            <w:pPr>
              <w:spacing w:after="0"/>
              <w:rPr>
                <w:ins w:id="62" w:author="Kašparová Lucie Ing." w:date="2024-08-30T10:32:00Z"/>
              </w:rPr>
            </w:pPr>
            <w:ins w:id="63" w:author="Kašparová Lucie Ing." w:date="2024-08-30T10:32:00Z">
              <w:r>
                <w:t>Uvedení rozsahu *)</w:t>
              </w:r>
            </w:ins>
          </w:p>
        </w:tc>
        <w:tc>
          <w:tcPr>
            <w:tcW w:w="6397" w:type="dxa"/>
          </w:tcPr>
          <w:p w14:paraId="7A11725E" w14:textId="77777777" w:rsidR="00560157" w:rsidRPr="00CC5890" w:rsidRDefault="00560157" w:rsidP="009A11B8">
            <w:pPr>
              <w:spacing w:after="0"/>
              <w:rPr>
                <w:ins w:id="64" w:author="Kašparová Lucie Ing." w:date="2024-08-30T10:32:00Z"/>
              </w:rPr>
            </w:pPr>
          </w:p>
        </w:tc>
      </w:tr>
    </w:tbl>
    <w:p w14:paraId="7C34A9E2" w14:textId="77777777" w:rsidR="00560157" w:rsidRDefault="00560157" w:rsidP="00560157">
      <w:pPr>
        <w:rPr>
          <w:ins w:id="65" w:author="Kašparová Lucie Ing." w:date="2024-08-30T10:33:00Z"/>
        </w:rPr>
      </w:pPr>
      <w:ins w:id="66" w:author="Kašparová Lucie Ing." w:date="2024-08-30T10:32:00Z">
        <w:r w:rsidRPr="00A20335">
          <w:rPr>
            <w:highlight w:val="yellow"/>
          </w:rPr>
          <w:t>*) V případě, že významnou službu realizoval dodavatel společně s jinými dodavateli nebo jako poddodavatel, uvede rozsah, v jakém se na plnění zakázky podílel.</w:t>
        </w:r>
      </w:ins>
    </w:p>
    <w:p w14:paraId="01DFC362" w14:textId="77777777" w:rsidR="00560157" w:rsidRDefault="00560157" w:rsidP="00560157">
      <w:pPr>
        <w:rPr>
          <w:ins w:id="67" w:author="Kašparová Lucie Ing." w:date="2024-08-30T10:33:00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60157" w:rsidRPr="00CC5890" w14:paraId="67A54660" w14:textId="77777777" w:rsidTr="009A11B8">
        <w:trPr>
          <w:trHeight w:val="113"/>
          <w:ins w:id="68" w:author="Kašparová Lucie Ing." w:date="2024-08-30T10:33:00Z"/>
        </w:trPr>
        <w:tc>
          <w:tcPr>
            <w:tcW w:w="2557" w:type="dxa"/>
          </w:tcPr>
          <w:p w14:paraId="746F6492" w14:textId="77777777" w:rsidR="00560157" w:rsidRPr="00CC5890" w:rsidRDefault="00560157" w:rsidP="009A11B8">
            <w:pPr>
              <w:spacing w:after="0"/>
              <w:rPr>
                <w:ins w:id="69" w:author="Kašparová Lucie Ing." w:date="2024-08-30T10:33:00Z"/>
              </w:rPr>
            </w:pPr>
            <w:ins w:id="70" w:author="Kašparová Lucie Ing." w:date="2024-08-30T10:33:00Z">
              <w:r w:rsidRPr="00CC5890">
                <w:t>Název služby:</w:t>
              </w:r>
            </w:ins>
          </w:p>
        </w:tc>
        <w:tc>
          <w:tcPr>
            <w:tcW w:w="6397" w:type="dxa"/>
          </w:tcPr>
          <w:p w14:paraId="70722FEB" w14:textId="77777777" w:rsidR="00560157" w:rsidRPr="00CC5890" w:rsidRDefault="00560157" w:rsidP="009A11B8">
            <w:pPr>
              <w:spacing w:after="0"/>
              <w:rPr>
                <w:ins w:id="71" w:author="Kašparová Lucie Ing." w:date="2024-08-30T10:33:00Z"/>
              </w:rPr>
            </w:pPr>
          </w:p>
        </w:tc>
      </w:tr>
      <w:tr w:rsidR="00560157" w:rsidRPr="00CC5890" w14:paraId="21F3574A" w14:textId="77777777" w:rsidTr="009A11B8">
        <w:trPr>
          <w:trHeight w:val="113"/>
          <w:ins w:id="72" w:author="Kašparová Lucie Ing." w:date="2024-08-30T10:33:00Z"/>
        </w:trPr>
        <w:tc>
          <w:tcPr>
            <w:tcW w:w="8954" w:type="dxa"/>
            <w:gridSpan w:val="2"/>
          </w:tcPr>
          <w:p w14:paraId="4A89C264" w14:textId="77777777" w:rsidR="00560157" w:rsidRPr="00CC5890" w:rsidRDefault="00560157" w:rsidP="009A11B8">
            <w:pPr>
              <w:spacing w:after="0"/>
              <w:rPr>
                <w:ins w:id="73" w:author="Kašparová Lucie Ing." w:date="2024-08-30T10:33:00Z"/>
              </w:rPr>
            </w:pPr>
            <w:ins w:id="74" w:author="Kašparová Lucie Ing." w:date="2024-08-30T10:33:00Z">
              <w:r w:rsidRPr="00CC5890">
                <w:t>Objednatel:</w:t>
              </w:r>
            </w:ins>
          </w:p>
        </w:tc>
      </w:tr>
      <w:tr w:rsidR="00560157" w:rsidRPr="00CC5890" w14:paraId="675227B3" w14:textId="77777777" w:rsidTr="009A11B8">
        <w:trPr>
          <w:trHeight w:val="113"/>
          <w:ins w:id="75" w:author="Kašparová Lucie Ing." w:date="2024-08-30T10:33:00Z"/>
        </w:trPr>
        <w:tc>
          <w:tcPr>
            <w:tcW w:w="2557" w:type="dxa"/>
          </w:tcPr>
          <w:p w14:paraId="0F686703" w14:textId="77777777" w:rsidR="00560157" w:rsidRPr="00CC5890" w:rsidRDefault="00560157" w:rsidP="009A11B8">
            <w:pPr>
              <w:spacing w:after="0"/>
              <w:rPr>
                <w:ins w:id="76" w:author="Kašparová Lucie Ing." w:date="2024-08-30T10:33:00Z"/>
              </w:rPr>
            </w:pPr>
            <w:ins w:id="77" w:author="Kašparová Lucie Ing." w:date="2024-08-30T10:33:00Z">
              <w:r>
                <w:t>Název:</w:t>
              </w:r>
            </w:ins>
          </w:p>
        </w:tc>
        <w:tc>
          <w:tcPr>
            <w:tcW w:w="6397" w:type="dxa"/>
          </w:tcPr>
          <w:p w14:paraId="33448940" w14:textId="77777777" w:rsidR="00560157" w:rsidRPr="00CC5890" w:rsidRDefault="00560157" w:rsidP="009A11B8">
            <w:pPr>
              <w:spacing w:after="0"/>
              <w:rPr>
                <w:ins w:id="78" w:author="Kašparová Lucie Ing." w:date="2024-08-30T10:33:00Z"/>
              </w:rPr>
            </w:pPr>
          </w:p>
        </w:tc>
      </w:tr>
      <w:tr w:rsidR="00560157" w:rsidRPr="00CC5890" w14:paraId="44C31B1E" w14:textId="77777777" w:rsidTr="009A11B8">
        <w:trPr>
          <w:trHeight w:val="113"/>
          <w:ins w:id="79" w:author="Kašparová Lucie Ing." w:date="2024-08-30T10:33:00Z"/>
        </w:trPr>
        <w:tc>
          <w:tcPr>
            <w:tcW w:w="2557" w:type="dxa"/>
          </w:tcPr>
          <w:p w14:paraId="55C9FADB" w14:textId="77777777" w:rsidR="00560157" w:rsidRDefault="00560157" w:rsidP="009A11B8">
            <w:pPr>
              <w:spacing w:after="0"/>
              <w:rPr>
                <w:ins w:id="80" w:author="Kašparová Lucie Ing." w:date="2024-08-30T10:33:00Z"/>
              </w:rPr>
            </w:pPr>
            <w:ins w:id="81" w:author="Kašparová Lucie Ing." w:date="2024-08-30T10:33:00Z">
              <w:r>
                <w:t>Kontaktní adresa:</w:t>
              </w:r>
            </w:ins>
          </w:p>
        </w:tc>
        <w:tc>
          <w:tcPr>
            <w:tcW w:w="6397" w:type="dxa"/>
          </w:tcPr>
          <w:p w14:paraId="40A994ED" w14:textId="77777777" w:rsidR="00560157" w:rsidRPr="00CC5890" w:rsidRDefault="00560157" w:rsidP="009A11B8">
            <w:pPr>
              <w:spacing w:after="0"/>
              <w:rPr>
                <w:ins w:id="82" w:author="Kašparová Lucie Ing." w:date="2024-08-30T10:33:00Z"/>
              </w:rPr>
            </w:pPr>
          </w:p>
        </w:tc>
      </w:tr>
      <w:tr w:rsidR="00560157" w:rsidRPr="00CC5890" w14:paraId="2D2FE2D6" w14:textId="77777777" w:rsidTr="009A11B8">
        <w:trPr>
          <w:trHeight w:val="113"/>
          <w:ins w:id="83" w:author="Kašparová Lucie Ing." w:date="2024-08-30T10:33:00Z"/>
        </w:trPr>
        <w:tc>
          <w:tcPr>
            <w:tcW w:w="2557" w:type="dxa"/>
          </w:tcPr>
          <w:p w14:paraId="0BF431A2" w14:textId="77777777" w:rsidR="00560157" w:rsidRPr="00CC5890" w:rsidRDefault="00560157" w:rsidP="009A11B8">
            <w:pPr>
              <w:spacing w:after="0"/>
              <w:rPr>
                <w:ins w:id="84" w:author="Kašparová Lucie Ing." w:date="2024-08-30T10:33:00Z"/>
              </w:rPr>
            </w:pPr>
            <w:ins w:id="85" w:author="Kašparová Lucie Ing." w:date="2024-08-30T10:33:00Z">
              <w:r>
                <w:t>Telefon:</w:t>
              </w:r>
            </w:ins>
          </w:p>
        </w:tc>
        <w:tc>
          <w:tcPr>
            <w:tcW w:w="6397" w:type="dxa"/>
          </w:tcPr>
          <w:p w14:paraId="3220BE43" w14:textId="77777777" w:rsidR="00560157" w:rsidRPr="00CC5890" w:rsidRDefault="00560157" w:rsidP="009A11B8">
            <w:pPr>
              <w:spacing w:after="0"/>
              <w:rPr>
                <w:ins w:id="86" w:author="Kašparová Lucie Ing." w:date="2024-08-30T10:33:00Z"/>
              </w:rPr>
            </w:pPr>
          </w:p>
        </w:tc>
      </w:tr>
      <w:tr w:rsidR="00560157" w:rsidRPr="00CC5890" w14:paraId="0FC40AA1" w14:textId="77777777" w:rsidTr="009A11B8">
        <w:trPr>
          <w:trHeight w:val="113"/>
          <w:ins w:id="87" w:author="Kašparová Lucie Ing." w:date="2024-08-30T10:33:00Z"/>
        </w:trPr>
        <w:tc>
          <w:tcPr>
            <w:tcW w:w="2557" w:type="dxa"/>
          </w:tcPr>
          <w:p w14:paraId="211E050F" w14:textId="77777777" w:rsidR="00560157" w:rsidRPr="00CC5890" w:rsidRDefault="00560157" w:rsidP="009A11B8">
            <w:pPr>
              <w:spacing w:after="0"/>
              <w:rPr>
                <w:ins w:id="88" w:author="Kašparová Lucie Ing." w:date="2024-08-30T10:33:00Z"/>
              </w:rPr>
            </w:pPr>
            <w:ins w:id="89" w:author="Kašparová Lucie Ing." w:date="2024-08-30T10:33:00Z">
              <w:r>
                <w:t>E-mail:</w:t>
              </w:r>
            </w:ins>
          </w:p>
        </w:tc>
        <w:tc>
          <w:tcPr>
            <w:tcW w:w="6397" w:type="dxa"/>
          </w:tcPr>
          <w:p w14:paraId="17B4D7B5" w14:textId="77777777" w:rsidR="00560157" w:rsidRPr="00CC5890" w:rsidRDefault="00560157" w:rsidP="009A11B8">
            <w:pPr>
              <w:spacing w:after="0"/>
              <w:rPr>
                <w:ins w:id="90" w:author="Kašparová Lucie Ing." w:date="2024-08-30T10:33:00Z"/>
              </w:rPr>
            </w:pPr>
          </w:p>
        </w:tc>
      </w:tr>
      <w:tr w:rsidR="00560157" w:rsidRPr="00CC5890" w14:paraId="37BAB79A" w14:textId="77777777" w:rsidTr="009A11B8">
        <w:trPr>
          <w:trHeight w:val="113"/>
          <w:ins w:id="91" w:author="Kašparová Lucie Ing." w:date="2024-08-30T10:33:00Z"/>
        </w:trPr>
        <w:tc>
          <w:tcPr>
            <w:tcW w:w="2557" w:type="dxa"/>
          </w:tcPr>
          <w:p w14:paraId="6ED88E17" w14:textId="77777777" w:rsidR="00560157" w:rsidRPr="00CC5890" w:rsidRDefault="00560157" w:rsidP="009A11B8">
            <w:pPr>
              <w:spacing w:after="0"/>
              <w:rPr>
                <w:ins w:id="92" w:author="Kašparová Lucie Ing." w:date="2024-08-30T10:33:00Z"/>
              </w:rPr>
            </w:pPr>
            <w:ins w:id="93" w:author="Kašparová Lucie Ing." w:date="2024-08-30T10:33:00Z">
              <w:r w:rsidRPr="006153A9">
                <w:rPr>
                  <w:highlight w:val="yellow"/>
                </w:rPr>
                <w:t>Měsíc a rok zapsání KPÚ do KN:</w:t>
              </w:r>
            </w:ins>
          </w:p>
        </w:tc>
        <w:tc>
          <w:tcPr>
            <w:tcW w:w="6397" w:type="dxa"/>
          </w:tcPr>
          <w:p w14:paraId="04CFECC3" w14:textId="77777777" w:rsidR="00560157" w:rsidRPr="00CC5890" w:rsidRDefault="00560157" w:rsidP="009A11B8">
            <w:pPr>
              <w:spacing w:after="0"/>
              <w:rPr>
                <w:ins w:id="94" w:author="Kašparová Lucie Ing." w:date="2024-08-30T10:33:00Z"/>
              </w:rPr>
            </w:pPr>
          </w:p>
        </w:tc>
      </w:tr>
      <w:tr w:rsidR="00560157" w:rsidRPr="00CC5890" w14:paraId="67E4B68B" w14:textId="77777777" w:rsidTr="009A11B8">
        <w:trPr>
          <w:trHeight w:val="113"/>
          <w:ins w:id="95" w:author="Kašparová Lucie Ing." w:date="2024-08-30T10:33:00Z"/>
        </w:trPr>
        <w:tc>
          <w:tcPr>
            <w:tcW w:w="2557" w:type="dxa"/>
          </w:tcPr>
          <w:p w14:paraId="112262B8" w14:textId="77777777" w:rsidR="00560157" w:rsidRPr="00CC5890" w:rsidRDefault="00560157" w:rsidP="009A11B8">
            <w:pPr>
              <w:spacing w:after="0"/>
              <w:rPr>
                <w:ins w:id="96" w:author="Kašparová Lucie Ing." w:date="2024-08-30T10:33:00Z"/>
              </w:rPr>
            </w:pPr>
            <w:ins w:id="97" w:author="Kašparová Lucie Ing." w:date="2024-08-30T10:33:00Z">
              <w:r w:rsidRPr="00CC5890">
                <w:t>Stručný popis služby, rozsah (v ha):</w:t>
              </w:r>
            </w:ins>
          </w:p>
        </w:tc>
        <w:tc>
          <w:tcPr>
            <w:tcW w:w="6397" w:type="dxa"/>
          </w:tcPr>
          <w:p w14:paraId="6F31E32A" w14:textId="77777777" w:rsidR="00560157" w:rsidRPr="00CC5890" w:rsidRDefault="00560157" w:rsidP="009A11B8">
            <w:pPr>
              <w:spacing w:after="0"/>
              <w:rPr>
                <w:ins w:id="98" w:author="Kašparová Lucie Ing." w:date="2024-08-30T10:33:00Z"/>
              </w:rPr>
            </w:pPr>
          </w:p>
        </w:tc>
      </w:tr>
      <w:tr w:rsidR="00560157" w:rsidRPr="00CC5890" w14:paraId="586D67AA" w14:textId="77777777" w:rsidTr="009A11B8">
        <w:trPr>
          <w:trHeight w:val="113"/>
          <w:ins w:id="99" w:author="Kašparová Lucie Ing." w:date="2024-08-30T10:33:00Z"/>
        </w:trPr>
        <w:tc>
          <w:tcPr>
            <w:tcW w:w="2557" w:type="dxa"/>
          </w:tcPr>
          <w:p w14:paraId="4C3BEF1A" w14:textId="77777777" w:rsidR="00560157" w:rsidRPr="00CC5890" w:rsidRDefault="00560157" w:rsidP="009A11B8">
            <w:pPr>
              <w:spacing w:after="0"/>
              <w:rPr>
                <w:ins w:id="100" w:author="Kašparová Lucie Ing." w:date="2024-08-30T10:33:00Z"/>
              </w:rPr>
            </w:pPr>
            <w:ins w:id="101" w:author="Kašparová Lucie Ing." w:date="2024-08-30T10:33:00Z">
              <w:r w:rsidRPr="00CC5890">
                <w:t xml:space="preserve">Cena v Kč </w:t>
              </w:r>
              <w:r>
                <w:t>bez</w:t>
              </w:r>
              <w:r w:rsidRPr="00CC5890">
                <w:t xml:space="preserve"> DPH:</w:t>
              </w:r>
            </w:ins>
          </w:p>
        </w:tc>
        <w:tc>
          <w:tcPr>
            <w:tcW w:w="6397" w:type="dxa"/>
          </w:tcPr>
          <w:p w14:paraId="325094E8" w14:textId="77777777" w:rsidR="00560157" w:rsidRPr="00CC5890" w:rsidRDefault="00560157" w:rsidP="009A11B8">
            <w:pPr>
              <w:spacing w:after="0"/>
              <w:rPr>
                <w:ins w:id="102" w:author="Kašparová Lucie Ing." w:date="2024-08-30T10:33:00Z"/>
              </w:rPr>
            </w:pPr>
          </w:p>
        </w:tc>
      </w:tr>
      <w:tr w:rsidR="00560157" w:rsidRPr="00CC5890" w14:paraId="4C948D49" w14:textId="77777777" w:rsidTr="009A11B8">
        <w:trPr>
          <w:trHeight w:val="113"/>
          <w:ins w:id="103" w:author="Kašparová Lucie Ing." w:date="2024-08-30T10:33:00Z"/>
        </w:trPr>
        <w:tc>
          <w:tcPr>
            <w:tcW w:w="2557" w:type="dxa"/>
          </w:tcPr>
          <w:p w14:paraId="782EC75C" w14:textId="77777777" w:rsidR="00560157" w:rsidRPr="00CC5890" w:rsidRDefault="00560157" w:rsidP="009A11B8">
            <w:pPr>
              <w:spacing w:after="0"/>
              <w:rPr>
                <w:ins w:id="104" w:author="Kašparová Lucie Ing." w:date="2024-08-30T10:33:00Z"/>
              </w:rPr>
            </w:pPr>
            <w:ins w:id="105" w:author="Kašparová Lucie Ing." w:date="2024-08-30T10:33:00Z">
              <w:r w:rsidRPr="00CC5890">
                <w:t>Cena v Kč včetně DPH:</w:t>
              </w:r>
            </w:ins>
          </w:p>
        </w:tc>
        <w:tc>
          <w:tcPr>
            <w:tcW w:w="6397" w:type="dxa"/>
          </w:tcPr>
          <w:p w14:paraId="35A31620" w14:textId="77777777" w:rsidR="00560157" w:rsidRPr="00CC5890" w:rsidRDefault="00560157" w:rsidP="009A11B8">
            <w:pPr>
              <w:spacing w:after="0"/>
              <w:rPr>
                <w:ins w:id="106" w:author="Kašparová Lucie Ing." w:date="2024-08-30T10:33:00Z"/>
              </w:rPr>
            </w:pPr>
          </w:p>
        </w:tc>
      </w:tr>
      <w:tr w:rsidR="00560157" w:rsidRPr="00CC5890" w14:paraId="73A1A8FA" w14:textId="77777777" w:rsidTr="009A11B8">
        <w:trPr>
          <w:trHeight w:val="113"/>
          <w:ins w:id="107" w:author="Kašparová Lucie Ing." w:date="2024-08-30T10:33:00Z"/>
        </w:trPr>
        <w:tc>
          <w:tcPr>
            <w:tcW w:w="2557" w:type="dxa"/>
          </w:tcPr>
          <w:p w14:paraId="79FD042E" w14:textId="77777777" w:rsidR="00560157" w:rsidRPr="00CC5890" w:rsidRDefault="00560157" w:rsidP="009A11B8">
            <w:pPr>
              <w:spacing w:after="0"/>
              <w:rPr>
                <w:ins w:id="108" w:author="Kašparová Lucie Ing." w:date="2024-08-30T10:33:00Z"/>
              </w:rPr>
            </w:pPr>
            <w:ins w:id="109" w:author="Kašparová Lucie Ing." w:date="2024-08-30T10:33:00Z">
              <w:r>
                <w:t>Uvedení rozsahu *)</w:t>
              </w:r>
            </w:ins>
          </w:p>
        </w:tc>
        <w:tc>
          <w:tcPr>
            <w:tcW w:w="6397" w:type="dxa"/>
          </w:tcPr>
          <w:p w14:paraId="7A9650AB" w14:textId="77777777" w:rsidR="00560157" w:rsidRPr="00CC5890" w:rsidRDefault="00560157" w:rsidP="009A11B8">
            <w:pPr>
              <w:spacing w:after="0"/>
              <w:rPr>
                <w:ins w:id="110" w:author="Kašparová Lucie Ing." w:date="2024-08-30T10:33:00Z"/>
              </w:rPr>
            </w:pPr>
          </w:p>
        </w:tc>
      </w:tr>
    </w:tbl>
    <w:p w14:paraId="0C69D45C" w14:textId="55950103" w:rsidR="00560157" w:rsidRDefault="00560157" w:rsidP="007A0155">
      <w:ins w:id="111" w:author="Kašparová Lucie Ing." w:date="2024-08-30T10:33:00Z">
        <w:r w:rsidRPr="00A20335">
          <w:rPr>
            <w:highlight w:val="yellow"/>
          </w:rPr>
          <w:t>*) V případě, že významnou službu realizoval dodavatel společně s jinými dodavateli nebo jako poddodavatel, uvede rozsah, v jakém se na plnění zakázky podílel.</w:t>
        </w:r>
      </w:ins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DF4E8D">
              <w:rPr>
                <w:rFonts w:cs="Arial"/>
                <w:i/>
                <w:color w:val="FF0000"/>
                <w:szCs w:val="20"/>
                <w:highlight w:val="green"/>
                <w:rPrChange w:id="112" w:author="Vokřálová Jana Ing." w:date="2023-07-26T10:47:00Z">
                  <w:rPr>
                    <w:rFonts w:cs="Arial"/>
                    <w:i/>
                    <w:color w:val="FF0000"/>
                    <w:szCs w:val="20"/>
                    <w:highlight w:val="yellow"/>
                  </w:rPr>
                </w:rPrChange>
              </w:rPr>
              <w:t>respektive § 16f odst. 1 písm. a) a b)</w:t>
            </w:r>
            <w:r w:rsidRPr="00DF4E8D">
              <w:rPr>
                <w:rFonts w:cs="Arial"/>
                <w:i/>
                <w:color w:val="FF0000"/>
                <w:szCs w:val="20"/>
                <w:highlight w:val="green"/>
                <w:rPrChange w:id="113" w:author="Vokřálová Jana Ing." w:date="2023-07-26T10:47:00Z">
                  <w:rPr>
                    <w:rFonts w:cs="Arial"/>
                    <w:i/>
                    <w:color w:val="FF0000"/>
                    <w:szCs w:val="20"/>
                    <w:highlight w:val="yellow"/>
                  </w:rPr>
                </w:rPrChange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60157" w:rsidRPr="00C41790" w14:paraId="66DC2C29" w14:textId="77777777" w:rsidTr="00C41790">
        <w:trPr>
          <w:trHeight w:val="851"/>
          <w:ins w:id="114" w:author="Kašparová Lucie Ing." w:date="2024-08-30T10:34:00Z"/>
        </w:trPr>
        <w:tc>
          <w:tcPr>
            <w:tcW w:w="1984" w:type="dxa"/>
            <w:vAlign w:val="center"/>
          </w:tcPr>
          <w:p w14:paraId="635A83A4" w14:textId="7812C74F" w:rsidR="00560157" w:rsidRPr="00C41790" w:rsidRDefault="00560157" w:rsidP="00C41790">
            <w:pPr>
              <w:keepNext/>
              <w:keepLines/>
              <w:jc w:val="center"/>
              <w:rPr>
                <w:ins w:id="115" w:author="Kašparová Lucie Ing." w:date="2024-08-30T10:34:00Z"/>
                <w:rFonts w:cs="Arial"/>
                <w:szCs w:val="20"/>
              </w:rPr>
            </w:pPr>
            <w:ins w:id="116" w:author="Kašparová Lucie Ing." w:date="2024-08-30T10:34:00Z">
              <w:r w:rsidRPr="00C41790">
                <w:rPr>
                  <w:rFonts w:cs="Arial"/>
                  <w:szCs w:val="20"/>
                </w:rPr>
                <w:t>Člen týmu</w:t>
              </w:r>
            </w:ins>
          </w:p>
        </w:tc>
        <w:tc>
          <w:tcPr>
            <w:tcW w:w="2418" w:type="dxa"/>
            <w:vAlign w:val="center"/>
          </w:tcPr>
          <w:p w14:paraId="22791128" w14:textId="77777777" w:rsidR="00560157" w:rsidRPr="00C41790" w:rsidRDefault="00560157" w:rsidP="00C41790">
            <w:pPr>
              <w:keepNext/>
              <w:keepLines/>
              <w:jc w:val="left"/>
              <w:rPr>
                <w:ins w:id="117" w:author="Kašparová Lucie Ing." w:date="2024-08-30T10:34:00Z"/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993F88F" w14:textId="77777777" w:rsidR="00560157" w:rsidRPr="00C41790" w:rsidRDefault="00560157" w:rsidP="00C41790">
            <w:pPr>
              <w:keepNext/>
              <w:keepLines/>
              <w:jc w:val="left"/>
              <w:rPr>
                <w:ins w:id="118" w:author="Kašparová Lucie Ing." w:date="2024-08-30T10:34:00Z"/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CB3554C" w14:textId="77777777" w:rsidR="00560157" w:rsidRPr="00C41790" w:rsidRDefault="00560157" w:rsidP="00C41790">
            <w:pPr>
              <w:keepNext/>
              <w:keepLines/>
              <w:jc w:val="left"/>
              <w:rPr>
                <w:ins w:id="119" w:author="Kašparová Lucie Ing." w:date="2024-08-30T10:34:00Z"/>
                <w:rFonts w:cs="Arial"/>
                <w:szCs w:val="20"/>
              </w:rPr>
            </w:pPr>
          </w:p>
        </w:tc>
      </w:tr>
      <w:tr w:rsidR="00560157" w:rsidRPr="00C41790" w14:paraId="1CFFB110" w14:textId="77777777" w:rsidTr="00C41790">
        <w:trPr>
          <w:trHeight w:val="851"/>
          <w:ins w:id="120" w:author="Kašparová Lucie Ing." w:date="2024-08-30T10:34:00Z"/>
        </w:trPr>
        <w:tc>
          <w:tcPr>
            <w:tcW w:w="1984" w:type="dxa"/>
            <w:vAlign w:val="center"/>
          </w:tcPr>
          <w:p w14:paraId="0784C276" w14:textId="46837A31" w:rsidR="00560157" w:rsidRPr="00C41790" w:rsidRDefault="00560157" w:rsidP="00C41790">
            <w:pPr>
              <w:keepNext/>
              <w:keepLines/>
              <w:jc w:val="center"/>
              <w:rPr>
                <w:ins w:id="121" w:author="Kašparová Lucie Ing." w:date="2024-08-30T10:34:00Z"/>
                <w:rFonts w:cs="Arial"/>
                <w:szCs w:val="20"/>
              </w:rPr>
            </w:pPr>
            <w:ins w:id="122" w:author="Kašparová Lucie Ing." w:date="2024-08-30T10:34:00Z">
              <w:r w:rsidRPr="00C41790">
                <w:rPr>
                  <w:rFonts w:cs="Arial"/>
                  <w:szCs w:val="20"/>
                </w:rPr>
                <w:t>Člen týmu</w:t>
              </w:r>
            </w:ins>
          </w:p>
        </w:tc>
        <w:tc>
          <w:tcPr>
            <w:tcW w:w="2418" w:type="dxa"/>
            <w:vAlign w:val="center"/>
          </w:tcPr>
          <w:p w14:paraId="0B24EB08" w14:textId="77777777" w:rsidR="00560157" w:rsidRPr="00C41790" w:rsidRDefault="00560157" w:rsidP="00C41790">
            <w:pPr>
              <w:keepNext/>
              <w:keepLines/>
              <w:jc w:val="left"/>
              <w:rPr>
                <w:ins w:id="123" w:author="Kašparová Lucie Ing." w:date="2024-08-30T10:34:00Z"/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2259544B" w14:textId="77777777" w:rsidR="00560157" w:rsidRPr="00C41790" w:rsidRDefault="00560157" w:rsidP="00C41790">
            <w:pPr>
              <w:keepNext/>
              <w:keepLines/>
              <w:jc w:val="left"/>
              <w:rPr>
                <w:ins w:id="124" w:author="Kašparová Lucie Ing." w:date="2024-08-30T10:34:00Z"/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8039889" w14:textId="77777777" w:rsidR="00560157" w:rsidRPr="00C41790" w:rsidRDefault="00560157" w:rsidP="00C41790">
            <w:pPr>
              <w:keepNext/>
              <w:keepLines/>
              <w:jc w:val="left"/>
              <w:rPr>
                <w:ins w:id="125" w:author="Kašparová Lucie Ing." w:date="2024-08-30T10:34:00Z"/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26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26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18B6C8E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ins w:id="127" w:author="Kašparová Lucie Ing." w:date="2024-08-30T10:31:00Z">
      <w:r w:rsidR="00560157">
        <w:rPr>
          <w:rFonts w:cs="Arial"/>
          <w:b/>
          <w:szCs w:val="20"/>
        </w:rPr>
        <w:t xml:space="preserve"> 8</w:t>
      </w:r>
    </w:ins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šparová Lucie Ing.">
    <w15:presenceInfo w15:providerId="AD" w15:userId="S::l.kasparova@spucr.cz::95443221-619b-435e-ab75-6edaca7eb020"/>
  </w15:person>
  <w15:person w15:author="Vokřálová Jana Ing.">
    <w15:presenceInfo w15:providerId="AD" w15:userId="S::j.vokralova@spucr.cz::aafbd422-08c1-40dd-9f7b-39b3243d486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5FA7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6E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157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3C96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0157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character" w:styleId="Zstupntext">
    <w:name w:val="Placeholder Text"/>
    <w:basedOn w:val="Standardnpsmoodstavce"/>
    <w:uiPriority w:val="99"/>
    <w:semiHidden/>
    <w:rsid w:val="00903C9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874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10</cp:revision>
  <cp:lastPrinted>2013-03-13T13:00:00Z</cp:lastPrinted>
  <dcterms:created xsi:type="dcterms:W3CDTF">2020-09-18T07:32:00Z</dcterms:created>
  <dcterms:modified xsi:type="dcterms:W3CDTF">2024-10-21T08:51:00Z</dcterms:modified>
</cp:coreProperties>
</file>