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03E95A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1" w:author="Roučka Jiří Ing." w:date="2022-05-02T16:01:00Z">
      <w:r w:rsidR="00E1248B">
        <w:t>9</w:t>
      </w:r>
    </w:ins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učka Jiří Ing.">
    <w15:presenceInfo w15:providerId="AD" w15:userId="S::j.roucka@spucr.cz::c4bf4247-0e06-4a20-96e7-37bd11305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48B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Roučka Jiří Ing.</cp:lastModifiedBy>
  <cp:revision>6</cp:revision>
  <dcterms:created xsi:type="dcterms:W3CDTF">2022-02-20T09:17:00Z</dcterms:created>
  <dcterms:modified xsi:type="dcterms:W3CDTF">2022-05-02T14:02:00Z</dcterms:modified>
</cp:coreProperties>
</file>