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CEEFF8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8A2166">
        <w:rPr>
          <w:rFonts w:ascii="Arial" w:hAnsi="Arial" w:cs="Arial"/>
          <w:sz w:val="22"/>
          <w:szCs w:val="22"/>
        </w:rPr>
        <w:t>Liberecký kraj</w:t>
      </w:r>
    </w:p>
    <w:p w14:paraId="68B9BB0D" w14:textId="7987936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A2166">
        <w:rPr>
          <w:rFonts w:ascii="Arial" w:hAnsi="Arial" w:cs="Arial"/>
          <w:sz w:val="22"/>
          <w:szCs w:val="22"/>
        </w:rPr>
        <w:t>U Nisy 745/</w:t>
      </w:r>
      <w:proofErr w:type="gramStart"/>
      <w:r w:rsidR="008A2166">
        <w:rPr>
          <w:rFonts w:ascii="Arial" w:hAnsi="Arial" w:cs="Arial"/>
          <w:sz w:val="22"/>
          <w:szCs w:val="22"/>
        </w:rPr>
        <w:t>6a</w:t>
      </w:r>
      <w:proofErr w:type="gramEnd"/>
      <w:r w:rsidR="008A2166">
        <w:rPr>
          <w:rFonts w:ascii="Arial" w:hAnsi="Arial" w:cs="Arial"/>
          <w:sz w:val="22"/>
          <w:szCs w:val="22"/>
        </w:rPr>
        <w:t>, 460 57 Liberec</w:t>
      </w:r>
    </w:p>
    <w:p w14:paraId="3849D543" w14:textId="53D65727" w:rsidR="001268CA"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8A2166">
        <w:rPr>
          <w:rFonts w:ascii="Arial" w:hAnsi="Arial" w:cs="Arial"/>
          <w:sz w:val="22"/>
          <w:szCs w:val="22"/>
        </w:rPr>
        <w:t>Ing. Bohuslavem Kabátkem,</w:t>
      </w:r>
    </w:p>
    <w:p w14:paraId="60DA45D0" w14:textId="74FF08FF" w:rsidR="008A2166" w:rsidRPr="00FB77E1" w:rsidRDefault="008A2166" w:rsidP="001268CA">
      <w:pPr>
        <w:pStyle w:val="Bezmezer"/>
        <w:tabs>
          <w:tab w:val="left" w:pos="4536"/>
        </w:tabs>
        <w:ind w:left="4536" w:hanging="4536"/>
        <w:rPr>
          <w:rFonts w:ascii="Arial" w:hAnsi="Arial" w:cs="Arial"/>
          <w:sz w:val="22"/>
          <w:szCs w:val="22"/>
        </w:rPr>
      </w:pPr>
      <w:r>
        <w:rPr>
          <w:rFonts w:ascii="Arial" w:hAnsi="Arial" w:cs="Arial"/>
          <w:sz w:val="22"/>
          <w:szCs w:val="22"/>
        </w:rPr>
        <w:tab/>
        <w:t>ředitelem KPÚ pro Liberecký kraj</w:t>
      </w:r>
    </w:p>
    <w:p w14:paraId="038748A1" w14:textId="59951635" w:rsidR="001268CA"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008A2166">
        <w:rPr>
          <w:rFonts w:ascii="Arial" w:hAnsi="Arial" w:cs="Arial"/>
          <w:sz w:val="22"/>
          <w:szCs w:val="22"/>
        </w:rPr>
        <w:tab/>
        <w:t xml:space="preserve">Ing. </w:t>
      </w:r>
      <w:r w:rsidR="00A504D0">
        <w:rPr>
          <w:rFonts w:ascii="Arial" w:hAnsi="Arial" w:cs="Arial"/>
          <w:sz w:val="22"/>
          <w:szCs w:val="22"/>
        </w:rPr>
        <w:t>B</w:t>
      </w:r>
      <w:r w:rsidR="008A2166">
        <w:rPr>
          <w:rFonts w:ascii="Arial" w:hAnsi="Arial" w:cs="Arial"/>
          <w:sz w:val="22"/>
          <w:szCs w:val="22"/>
        </w:rPr>
        <w:t>ohuslav Kabátek,</w:t>
      </w:r>
    </w:p>
    <w:p w14:paraId="74A89BCF" w14:textId="18F732E7" w:rsidR="008A2166" w:rsidRPr="00FB77E1" w:rsidRDefault="008A2166" w:rsidP="001268CA">
      <w:pPr>
        <w:pStyle w:val="Bezmezer"/>
        <w:tabs>
          <w:tab w:val="left" w:pos="4536"/>
        </w:tabs>
        <w:ind w:left="4536" w:hanging="4536"/>
        <w:rPr>
          <w:rFonts w:ascii="Arial" w:hAnsi="Arial" w:cs="Arial"/>
          <w:i/>
          <w:sz w:val="22"/>
          <w:szCs w:val="22"/>
        </w:rPr>
      </w:pPr>
      <w:r>
        <w:rPr>
          <w:rFonts w:ascii="Arial" w:hAnsi="Arial" w:cs="Arial"/>
          <w:sz w:val="22"/>
          <w:szCs w:val="22"/>
        </w:rPr>
        <w:tab/>
        <w:t>ředitel KPÚ pro Liberecký kraj</w:t>
      </w:r>
    </w:p>
    <w:p w14:paraId="77FA016E" w14:textId="587CB5D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008A2166">
        <w:rPr>
          <w:rFonts w:ascii="Arial" w:hAnsi="Arial" w:cs="Arial"/>
          <w:snapToGrid w:val="0"/>
          <w:sz w:val="22"/>
          <w:szCs w:val="22"/>
        </w:rPr>
        <w:tab/>
        <w:t xml:space="preserve">Jiří Hořák, </w:t>
      </w:r>
      <w:r w:rsidR="00A504D0">
        <w:rPr>
          <w:rFonts w:ascii="Arial" w:hAnsi="Arial" w:cs="Arial"/>
          <w:snapToGrid w:val="0"/>
          <w:sz w:val="22"/>
          <w:szCs w:val="22"/>
        </w:rPr>
        <w:t>P</w:t>
      </w:r>
      <w:bookmarkStart w:id="0" w:name="_GoBack"/>
      <w:bookmarkEnd w:id="0"/>
      <w:r w:rsidR="008A2166">
        <w:rPr>
          <w:rFonts w:ascii="Arial" w:hAnsi="Arial" w:cs="Arial"/>
          <w:snapToGrid w:val="0"/>
          <w:sz w:val="22"/>
          <w:szCs w:val="22"/>
        </w:rPr>
        <w:t>obočka Semily</w:t>
      </w:r>
    </w:p>
    <w:p w14:paraId="73EFAB77" w14:textId="61B48609"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8A2166">
        <w:rPr>
          <w:rFonts w:ascii="Arial" w:hAnsi="Arial" w:cs="Arial"/>
          <w:sz w:val="22"/>
          <w:szCs w:val="22"/>
        </w:rPr>
        <w:t>Bítouchovská</w:t>
      </w:r>
      <w:proofErr w:type="spellEnd"/>
      <w:r w:rsidR="008A2166">
        <w:rPr>
          <w:rFonts w:ascii="Arial" w:hAnsi="Arial" w:cs="Arial"/>
          <w:sz w:val="22"/>
          <w:szCs w:val="22"/>
        </w:rPr>
        <w:t xml:space="preserve"> 1, 513 01 Semily</w:t>
      </w:r>
    </w:p>
    <w:p w14:paraId="4D15DAF6" w14:textId="5548AE1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008A2166">
        <w:rPr>
          <w:rFonts w:ascii="Arial" w:hAnsi="Arial" w:cs="Arial"/>
          <w:sz w:val="22"/>
          <w:szCs w:val="22"/>
        </w:rPr>
        <w:t>.:</w:t>
      </w:r>
      <w:r w:rsidRPr="00FB77E1">
        <w:rPr>
          <w:rFonts w:ascii="Arial" w:hAnsi="Arial" w:cs="Arial"/>
          <w:sz w:val="22"/>
          <w:szCs w:val="22"/>
        </w:rPr>
        <w:tab/>
      </w:r>
    </w:p>
    <w:p w14:paraId="5A7DEEE6" w14:textId="7D85062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
    <w:p w14:paraId="2C42DE19" w14:textId="5C1B5176"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0E1E6B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115801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8A2166">
        <w:rPr>
          <w:rStyle w:val="Siln"/>
          <w:rFonts w:ascii="Arial" w:hAnsi="Arial" w:cs="Arial"/>
          <w:lang w:val="cs-CZ"/>
        </w:rPr>
        <w:t>Zpracování návrhu K</w:t>
      </w:r>
      <w:r w:rsidRPr="00FB77E1">
        <w:rPr>
          <w:rStyle w:val="Siln"/>
          <w:rFonts w:ascii="Arial" w:hAnsi="Arial" w:cs="Arial"/>
          <w:lang w:val="cs-CZ"/>
        </w:rPr>
        <w:t>omplexní</w:t>
      </w:r>
      <w:r w:rsidR="008A2166">
        <w:rPr>
          <w:rStyle w:val="Siln"/>
          <w:rFonts w:ascii="Arial" w:hAnsi="Arial" w:cs="Arial"/>
          <w:lang w:val="cs-CZ"/>
        </w:rPr>
        <w:t>ch</w:t>
      </w:r>
      <w:r w:rsidRPr="00FB77E1">
        <w:rPr>
          <w:rStyle w:val="Siln"/>
          <w:rFonts w:ascii="Arial" w:hAnsi="Arial" w:cs="Arial"/>
          <w:lang w:val="cs-CZ"/>
        </w:rPr>
        <w:t xml:space="preserve"> </w:t>
      </w:r>
      <w:r w:rsidRPr="00FB77E1">
        <w:rPr>
          <w:rStyle w:val="Siln"/>
          <w:rFonts w:ascii="Arial" w:hAnsi="Arial" w:cs="Arial"/>
        </w:rPr>
        <w:t>pozemkov</w:t>
      </w:r>
      <w:r w:rsidR="008A2166">
        <w:rPr>
          <w:rStyle w:val="Siln"/>
          <w:rFonts w:ascii="Arial" w:hAnsi="Arial" w:cs="Arial"/>
        </w:rPr>
        <w:t>ých</w:t>
      </w:r>
      <w:r w:rsidRPr="00FB77E1">
        <w:rPr>
          <w:rStyle w:val="Siln"/>
          <w:rFonts w:ascii="Arial" w:hAnsi="Arial" w:cs="Arial"/>
          <w:lang w:val="cs-CZ"/>
        </w:rPr>
        <w:t xml:space="preserve"> úprav</w:t>
      </w:r>
      <w:r w:rsidR="008A2166">
        <w:rPr>
          <w:rStyle w:val="Siln"/>
          <w:rFonts w:ascii="Arial" w:hAnsi="Arial" w:cs="Arial"/>
          <w:lang w:val="cs-CZ"/>
        </w:rPr>
        <w:t xml:space="preserve"> v </w:t>
      </w:r>
      <w:proofErr w:type="spellStart"/>
      <w:r w:rsidR="008A2166">
        <w:rPr>
          <w:rStyle w:val="Siln"/>
          <w:rFonts w:ascii="Arial" w:hAnsi="Arial" w:cs="Arial"/>
          <w:lang w:val="cs-CZ"/>
        </w:rPr>
        <w:t>k.ú</w:t>
      </w:r>
      <w:proofErr w:type="spellEnd"/>
      <w:r w:rsidR="008A2166">
        <w:rPr>
          <w:rStyle w:val="Siln"/>
          <w:rFonts w:ascii="Arial" w:hAnsi="Arial" w:cs="Arial"/>
          <w:lang w:val="cs-CZ"/>
        </w:rPr>
        <w:t xml:space="preserve">. Horní </w:t>
      </w:r>
      <w:proofErr w:type="spellStart"/>
      <w:r w:rsidR="008A2166">
        <w:rPr>
          <w:rStyle w:val="Siln"/>
          <w:rFonts w:ascii="Arial" w:hAnsi="Arial" w:cs="Arial"/>
          <w:lang w:val="cs-CZ"/>
        </w:rPr>
        <w:t>Sytová</w:t>
      </w:r>
      <w:proofErr w:type="spellEnd"/>
      <w:r w:rsidR="008A2166">
        <w:rPr>
          <w:rStyle w:val="Siln"/>
          <w:rFonts w:ascii="Arial" w:hAnsi="Arial" w:cs="Arial"/>
          <w:b w:val="0"/>
          <w:bCs w:val="0"/>
          <w:lang w:val="cs-CZ"/>
        </w:rPr>
        <w:t>“.</w:t>
      </w:r>
    </w:p>
    <w:p w14:paraId="40C2F924" w14:textId="6F98B69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k.ú.</w:t>
      </w:r>
      <w:r w:rsidR="008A2166">
        <w:rPr>
          <w:rFonts w:ascii="Arial" w:hAnsi="Arial" w:cs="Arial"/>
        </w:rPr>
        <w:t xml:space="preserve"> Horní Sytová</w:t>
      </w:r>
      <w:r w:rsidR="008A2166" w:rsidRPr="008A2166">
        <w:rPr>
          <w:rFonts w:ascii="Arial" w:hAnsi="Arial" w:cs="Arial"/>
          <w:lang w:val="cs-CZ"/>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D30C237"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1"/>
      <w:r w:rsidR="00490379">
        <w:rPr>
          <w:rFonts w:ascii="Arial" w:hAnsi="Arial" w:cs="Arial"/>
          <w:b/>
        </w:rPr>
        <w:t>30.10.2024.</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490379">
        <w:rPr>
          <w:rFonts w:ascii="Arial" w:hAnsi="Arial" w:cs="Arial"/>
          <w:highlight w:val="yellow"/>
          <w:lang w:val="cs-CZ"/>
        </w:rPr>
        <w:t>…….</w:t>
      </w:r>
      <w:proofErr w:type="gramEnd"/>
      <w:r w:rsidRPr="00490379">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5BB1E83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w:t>
      </w:r>
      <w:r w:rsidR="00490379">
        <w:rPr>
          <w:rFonts w:ascii="Arial" w:hAnsi="Arial" w:cs="Arial"/>
          <w:lang w:val="cs-CZ"/>
        </w:rPr>
        <w:t xml:space="preserve"> 1 </w:t>
      </w:r>
      <w:r w:rsidRPr="00FB77E1">
        <w:rPr>
          <w:rFonts w:ascii="Arial" w:hAnsi="Arial" w:cs="Arial"/>
          <w:lang w:val="cs-CZ"/>
        </w:rPr>
        <w:t>měsíc</w:t>
      </w:r>
      <w:r w:rsidR="00490379">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D0241C1" w14:textId="6218C2D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490379">
        <w:rPr>
          <w:rFonts w:ascii="Arial" w:hAnsi="Arial" w:cs="Arial"/>
          <w:lang w:val="cs-CZ"/>
        </w:rPr>
        <w:t xml:space="preserve">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BD51B1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490379">
        <w:rPr>
          <w:rFonts w:ascii="Arial" w:hAnsi="Arial" w:cs="Arial"/>
        </w:rPr>
        <w:t>.</w:t>
      </w:r>
      <w:del w:id="2" w:author="Zemanová Dáša Ing." w:date="2020-07-02T12:27:00Z">
        <w:r w:rsidRPr="00FB77E1" w:rsidDel="007878CB">
          <w:rPr>
            <w:rFonts w:ascii="Arial" w:hAnsi="Arial" w:cs="Arial"/>
            <w:lang w:val="cs-CZ"/>
          </w:rPr>
          <w:delText xml:space="preserve"> </w:delText>
        </w:r>
      </w:del>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2BC38F9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490379">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lastRenderedPageBreak/>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558B1C0"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490379">
        <w:rPr>
          <w:rFonts w:ascii="Arial" w:hAnsi="Arial" w:cs="Arial"/>
        </w:rPr>
        <w:t xml:space="preserve">2 </w:t>
      </w:r>
      <w:r w:rsidRPr="00FB77E1">
        <w:rPr>
          <w:rFonts w:ascii="Arial" w:hAnsi="Arial" w:cs="Arial"/>
        </w:rPr>
        <w:t xml:space="preserve">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3"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3"/>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w:t>
      </w:r>
      <w:r w:rsidR="00354192" w:rsidRPr="00FB77E1">
        <w:rPr>
          <w:rFonts w:ascii="Arial" w:hAnsi="Arial" w:cs="Arial"/>
          <w:lang w:val="cs-CZ"/>
        </w:rPr>
        <w:lastRenderedPageBreak/>
        <w:t xml:space="preserve">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lastRenderedPageBreak/>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w:t>
      </w:r>
      <w:r w:rsidRPr="00FB77E1">
        <w:rPr>
          <w:rFonts w:ascii="Arial" w:hAnsi="Arial" w:cs="Arial"/>
        </w:rPr>
        <w:lastRenderedPageBreak/>
        <w:t xml:space="preserve">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231F7304"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w:t>
      </w:r>
      <w:r w:rsidR="00490379">
        <w:rPr>
          <w:rFonts w:ascii="Arial" w:hAnsi="Arial" w:cs="Arial"/>
          <w:lang w:val="cs-CZ"/>
        </w:rPr>
        <w:t>4</w:t>
      </w:r>
      <w:r w:rsidRPr="00FB77E1">
        <w:rPr>
          <w:rFonts w:ascii="Arial" w:hAnsi="Arial" w:cs="Arial"/>
          <w:lang w:val="cs-CZ"/>
        </w:rPr>
        <w:t xml:space="preserve">x přílohy k rozhodnutí o schválení návrhu (1x objednatel, 1x katastrální úřad, </w:t>
      </w:r>
      <w:r w:rsidR="00490379">
        <w:rPr>
          <w:rFonts w:ascii="Arial" w:hAnsi="Arial" w:cs="Arial"/>
          <w:lang w:val="cs-CZ"/>
        </w:rPr>
        <w:t xml:space="preserve">1x obec k veřejnému nahlédnutí, </w:t>
      </w:r>
      <w:r w:rsidRPr="00FB77E1">
        <w:rPr>
          <w:rFonts w:ascii="Arial" w:hAnsi="Arial" w:cs="Arial"/>
          <w:lang w:val="cs-CZ"/>
        </w:rPr>
        <w:t>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47E9D5F9" w:rsidR="003F2720" w:rsidRPr="00FB77E1"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Pobočky</w:t>
      </w:r>
      <w:r w:rsidR="00490379">
        <w:rPr>
          <w:rFonts w:ascii="Arial" w:hAnsi="Arial" w:cs="Arial"/>
          <w:lang w:val="cs-CZ"/>
        </w:rPr>
        <w:t xml:space="preserve"> Semily, </w:t>
      </w:r>
      <w:r w:rsidR="00354192" w:rsidRPr="00FB77E1">
        <w:rPr>
          <w:rFonts w:ascii="Arial" w:hAnsi="Arial" w:cs="Arial"/>
          <w:lang w:val="cs-CZ"/>
        </w:rPr>
        <w:t>adresa</w:t>
      </w:r>
      <w:r w:rsidR="00490379">
        <w:rPr>
          <w:rFonts w:ascii="Arial" w:hAnsi="Arial" w:cs="Arial"/>
          <w:lang w:val="cs-CZ"/>
        </w:rPr>
        <w:t xml:space="preserve"> </w:t>
      </w:r>
      <w:proofErr w:type="spellStart"/>
      <w:r w:rsidR="00490379">
        <w:rPr>
          <w:rFonts w:ascii="Arial" w:hAnsi="Arial" w:cs="Arial"/>
          <w:lang w:val="cs-CZ"/>
        </w:rPr>
        <w:t>Bítouchovská</w:t>
      </w:r>
      <w:proofErr w:type="spellEnd"/>
      <w:r w:rsidR="00490379">
        <w:rPr>
          <w:rFonts w:ascii="Arial" w:hAnsi="Arial" w:cs="Arial"/>
          <w:lang w:val="cs-CZ"/>
        </w:rPr>
        <w:t xml:space="preserve"> 1, 513 01 Semily.</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65C41A4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490379">
        <w:rPr>
          <w:rFonts w:ascii="Arial" w:hAnsi="Arial" w:cs="Arial"/>
        </w:rPr>
        <w:t>Státní pozemkový úřad, Pobočka Semily, Bítouchovská 1, 513 01 Semily</w:t>
      </w:r>
      <w:r w:rsidR="000669FB" w:rsidRPr="00FB77E1">
        <w:rPr>
          <w:rFonts w:ascii="Arial" w:hAnsi="Arial" w:cs="Arial"/>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565D64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w:t>
      </w:r>
      <w:r w:rsidR="00490379">
        <w:rPr>
          <w:rFonts w:ascii="Arial" w:hAnsi="Arial" w:cs="Arial"/>
          <w:lang w:val="cs-CZ"/>
        </w:rPr>
        <w:t xml:space="preserve">a </w:t>
      </w:r>
      <w:r w:rsidRPr="00490379">
        <w:rPr>
          <w:rFonts w:ascii="Arial" w:hAnsi="Arial" w:cs="Arial"/>
          <w:highlight w:val="yellow"/>
          <w:lang w:val="cs-CZ"/>
        </w:rPr>
        <w:t>60</w:t>
      </w:r>
      <w:r w:rsidR="00C007B3" w:rsidRPr="00490379">
        <w:rPr>
          <w:rFonts w:ascii="Arial" w:hAnsi="Arial" w:cs="Arial"/>
          <w:highlight w:val="yellow"/>
          <w:lang w:val="cs-CZ"/>
        </w:rPr>
        <w:t xml:space="preserve"> + …...</w:t>
      </w:r>
      <w:r w:rsidR="00490379">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7FC992C2" w:rsidR="00DA2968" w:rsidRPr="00FB77E1" w:rsidDel="00BB1953" w:rsidRDefault="00DA2968" w:rsidP="00925E40">
      <w:pPr>
        <w:pStyle w:val="Odstavecseseznamem"/>
        <w:numPr>
          <w:ilvl w:val="0"/>
          <w:numId w:val="0"/>
        </w:numPr>
        <w:ind w:left="709"/>
        <w:rPr>
          <w:del w:id="17" w:author="Zemanová Dáša Ing." w:date="2020-07-02T12:39:00Z"/>
          <w:rFonts w:ascii="Arial" w:hAnsi="Arial" w:cs="Arial"/>
          <w:lang w:val="cs-CZ"/>
        </w:rPr>
      </w:pPr>
      <w:bookmarkStart w:id="18" w:name="_Hlk30403582"/>
    </w:p>
    <w:bookmarkEnd w:id="18"/>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0604E993"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w:t>
      </w:r>
      <w:r w:rsidR="00925E40">
        <w:rPr>
          <w:rFonts w:ascii="Arial" w:hAnsi="Arial" w:cs="Arial"/>
          <w:lang w:val="cs-CZ"/>
        </w:rPr>
        <w:t xml:space="preserve"> </w:t>
      </w:r>
      <w:r w:rsidRPr="00FB77E1">
        <w:rPr>
          <w:rFonts w:ascii="Arial" w:hAnsi="Arial" w:cs="Arial"/>
          <w:lang w:val="cs-CZ"/>
        </w:rPr>
        <w:t>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w:t>
      </w:r>
      <w:proofErr w:type="gramStart"/>
      <w:r w:rsidRPr="00FB77E1">
        <w:rPr>
          <w:rFonts w:ascii="Arial" w:hAnsi="Arial" w:cs="Arial"/>
          <w:lang w:val="cs-CZ"/>
        </w:rPr>
        <w:t xml:space="preserve"> ….</w:t>
      </w:r>
      <w:proofErr w:type="gramEnd"/>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C4FBBE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925E40">
        <w:rPr>
          <w:rFonts w:ascii="Arial" w:hAnsi="Arial" w:cs="Arial"/>
          <w:lang w:val="cs-CZ"/>
        </w:rPr>
        <w:t>Zpracování návrhu K</w:t>
      </w:r>
      <w:r w:rsidRPr="00FB77E1">
        <w:rPr>
          <w:rFonts w:ascii="Arial" w:hAnsi="Arial" w:cs="Arial"/>
          <w:lang w:val="cs-CZ"/>
        </w:rPr>
        <w:t>omplexní</w:t>
      </w:r>
      <w:r w:rsidR="00925E40">
        <w:rPr>
          <w:rFonts w:ascii="Arial" w:hAnsi="Arial" w:cs="Arial"/>
          <w:lang w:val="cs-CZ"/>
        </w:rPr>
        <w:t>ch</w:t>
      </w:r>
      <w:r w:rsidRPr="00FB77E1">
        <w:rPr>
          <w:rFonts w:ascii="Arial" w:hAnsi="Arial" w:cs="Arial"/>
          <w:lang w:val="cs-CZ"/>
        </w:rPr>
        <w:t xml:space="preserve"> pozemkov</w:t>
      </w:r>
      <w:r w:rsidR="00925E40">
        <w:rPr>
          <w:rFonts w:ascii="Arial" w:hAnsi="Arial" w:cs="Arial"/>
          <w:lang w:val="cs-CZ"/>
        </w:rPr>
        <w:t>ých</w:t>
      </w:r>
      <w:r w:rsidRPr="00FB77E1">
        <w:rPr>
          <w:rFonts w:ascii="Arial" w:hAnsi="Arial" w:cs="Arial"/>
          <w:lang w:val="cs-CZ"/>
        </w:rPr>
        <w:t xml:space="preserve"> úprav</w:t>
      </w:r>
      <w:r w:rsidR="00925E40">
        <w:rPr>
          <w:rFonts w:ascii="Arial" w:hAnsi="Arial" w:cs="Arial"/>
          <w:lang w:val="cs-CZ"/>
        </w:rPr>
        <w:t xml:space="preserve"> v </w:t>
      </w:r>
      <w:proofErr w:type="spellStart"/>
      <w:r w:rsidR="00925E40">
        <w:rPr>
          <w:rFonts w:ascii="Arial" w:hAnsi="Arial" w:cs="Arial"/>
          <w:lang w:val="cs-CZ"/>
        </w:rPr>
        <w:t>k.ú</w:t>
      </w:r>
      <w:proofErr w:type="spellEnd"/>
      <w:r w:rsidR="00925E40">
        <w:rPr>
          <w:rFonts w:ascii="Arial" w:hAnsi="Arial" w:cs="Arial"/>
          <w:lang w:val="cs-CZ"/>
        </w:rPr>
        <w:t xml:space="preserve">. Horní </w:t>
      </w:r>
      <w:proofErr w:type="spellStart"/>
      <w:r w:rsidR="00925E40">
        <w:rPr>
          <w:rFonts w:ascii="Arial" w:hAnsi="Arial" w:cs="Arial"/>
          <w:lang w:val="cs-CZ"/>
        </w:rPr>
        <w:t>Sytová</w:t>
      </w:r>
      <w:proofErr w:type="spellEnd"/>
      <w:r w:rsidR="00925E40">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9"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9"/>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184E6FE"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smluvní pokuty je stanovena na</w:t>
      </w:r>
      <w:r w:rsidR="00925E40">
        <w:rPr>
          <w:rFonts w:ascii="Arial" w:hAnsi="Arial" w:cs="Arial"/>
        </w:rPr>
        <w:t xml:space="preserve"> 100 000,- </w:t>
      </w:r>
      <w:r w:rsidRPr="00FB77E1">
        <w:rPr>
          <w:rFonts w:ascii="Arial" w:hAnsi="Arial" w:cs="Arial"/>
        </w:rPr>
        <w:t>Kč (slovy</w:t>
      </w:r>
      <w:r w:rsidR="00EE4781">
        <w:rPr>
          <w:rFonts w:ascii="Arial" w:hAnsi="Arial" w:cs="Arial"/>
        </w:rPr>
        <w:t xml:space="preserve"> jednostotisíc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624573F"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w:t>
      </w:r>
      <w:r w:rsidR="00EE4781">
        <w:rPr>
          <w:rFonts w:ascii="Arial" w:hAnsi="Arial" w:cs="Arial"/>
        </w:rPr>
        <w:t xml:space="preserve"> 1 200 000,-</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352DDF">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58292748" w:rsidR="00D61B5F" w:rsidRPr="00DA2968" w:rsidDel="00BB1953" w:rsidRDefault="00D61B5F" w:rsidP="00352DDF">
      <w:pPr>
        <w:pStyle w:val="Odstavecseseznamem"/>
        <w:numPr>
          <w:ilvl w:val="0"/>
          <w:numId w:val="0"/>
        </w:numPr>
        <w:ind w:left="709"/>
        <w:rPr>
          <w:del w:id="20" w:author="Zemanová Dáša Ing." w:date="2020-07-02T12:43:00Z"/>
          <w:rFonts w:ascii="Arial" w:hAnsi="Arial" w:cs="Arial"/>
        </w:rPr>
      </w:pPr>
      <w:bookmarkStart w:id="21" w:name="_Hlk30403869"/>
    </w:p>
    <w:bookmarkEnd w:id="21"/>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22"/>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22"/>
      <w:r w:rsidRPr="00FB77E1">
        <w:rPr>
          <w:rFonts w:ascii="Arial" w:hAnsi="Arial" w:cs="Arial"/>
        </w:rPr>
        <w:commentReference w:id="22"/>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DA145D4"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F00D638" w14:textId="4E26F417" w:rsidR="00352DDF" w:rsidRDefault="00352DDF" w:rsidP="00352DDF">
      <w:pPr>
        <w:pStyle w:val="Odstavecseseznamem"/>
        <w:numPr>
          <w:ilvl w:val="0"/>
          <w:numId w:val="0"/>
        </w:numPr>
        <w:ind w:left="709"/>
        <w:rPr>
          <w:rFonts w:ascii="Arial" w:hAnsi="Arial" w:cs="Arial"/>
        </w:rPr>
      </w:pPr>
    </w:p>
    <w:p w14:paraId="476EF6B7" w14:textId="06FB9497" w:rsidR="00352DDF" w:rsidRDefault="00352DDF" w:rsidP="00352DDF">
      <w:pPr>
        <w:pStyle w:val="Odstavecseseznamem"/>
        <w:numPr>
          <w:ilvl w:val="0"/>
          <w:numId w:val="0"/>
        </w:numPr>
        <w:ind w:left="709"/>
        <w:rPr>
          <w:rFonts w:ascii="Arial" w:hAnsi="Arial" w:cs="Arial"/>
        </w:rPr>
      </w:pPr>
    </w:p>
    <w:p w14:paraId="7C800A9E" w14:textId="57243E37" w:rsidR="00352DDF" w:rsidRDefault="00352DDF" w:rsidP="00352DDF">
      <w:pPr>
        <w:pStyle w:val="Odstavecseseznamem"/>
        <w:numPr>
          <w:ilvl w:val="0"/>
          <w:numId w:val="0"/>
        </w:numPr>
        <w:ind w:left="709"/>
        <w:rPr>
          <w:rFonts w:ascii="Arial" w:hAnsi="Arial" w:cs="Arial"/>
        </w:rPr>
      </w:pPr>
    </w:p>
    <w:p w14:paraId="2473B6B3" w14:textId="77777777" w:rsidR="00352DDF" w:rsidRPr="00FB77E1" w:rsidRDefault="00352DDF" w:rsidP="00352DDF">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B9450DE" w:rsidR="00354192" w:rsidRPr="00FB77E1" w:rsidRDefault="00354192" w:rsidP="00DA502E">
            <w:pPr>
              <w:spacing w:before="240"/>
              <w:rPr>
                <w:rFonts w:ascii="Arial" w:hAnsi="Arial" w:cs="Arial"/>
                <w:lang w:val="cs-CZ"/>
              </w:rPr>
            </w:pPr>
            <w:r w:rsidRPr="00FB77E1">
              <w:rPr>
                <w:rFonts w:ascii="Arial" w:hAnsi="Arial" w:cs="Arial"/>
                <w:lang w:val="cs-CZ"/>
              </w:rPr>
              <w:t>V</w:t>
            </w:r>
            <w:r w:rsidR="00352DDF">
              <w:rPr>
                <w:rFonts w:ascii="Arial" w:hAnsi="Arial" w:cs="Arial"/>
                <w:lang w:val="cs-CZ"/>
              </w:rPr>
              <w:t xml:space="preserve"> Liberci  </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12C96406" w:rsidR="00354192" w:rsidRDefault="00354192" w:rsidP="00DA502E">
            <w:pPr>
              <w:pBdr>
                <w:bottom w:val="single" w:sz="6" w:space="1" w:color="auto"/>
              </w:pBdr>
              <w:ind w:right="459"/>
              <w:rPr>
                <w:rFonts w:ascii="Arial" w:hAnsi="Arial" w:cs="Arial"/>
                <w:lang w:val="cs-CZ"/>
              </w:rPr>
            </w:pPr>
          </w:p>
          <w:p w14:paraId="530EF3A6" w14:textId="7FA60D5A" w:rsidR="00352DDF" w:rsidRDefault="00352DDF" w:rsidP="00DA502E">
            <w:pPr>
              <w:pBdr>
                <w:bottom w:val="single" w:sz="6" w:space="1" w:color="auto"/>
              </w:pBdr>
              <w:ind w:right="459"/>
              <w:rPr>
                <w:rFonts w:ascii="Arial" w:hAnsi="Arial" w:cs="Arial"/>
                <w:lang w:val="cs-CZ"/>
              </w:rPr>
            </w:pPr>
          </w:p>
          <w:p w14:paraId="205B4509" w14:textId="77777777" w:rsidR="00352DDF" w:rsidRPr="00FB77E1" w:rsidRDefault="00352DDF"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4878D869" w:rsidR="00354192" w:rsidRPr="00FB77E1" w:rsidRDefault="00352DDF" w:rsidP="00DA502E">
            <w:pPr>
              <w:rPr>
                <w:rFonts w:ascii="Arial" w:hAnsi="Arial" w:cs="Arial"/>
              </w:rPr>
            </w:pPr>
            <w:r>
              <w:rPr>
                <w:rFonts w:ascii="Arial" w:hAnsi="Arial" w:cs="Arial"/>
              </w:rPr>
              <w:t>Ing. Bohuslav Kabátek</w:t>
            </w:r>
          </w:p>
          <w:p w14:paraId="3238FFA4" w14:textId="5600B41F" w:rsidR="00354192" w:rsidRPr="00FB77E1" w:rsidRDefault="00352DDF" w:rsidP="00DA502E">
            <w:pPr>
              <w:rPr>
                <w:rFonts w:ascii="Arial" w:hAnsi="Arial" w:cs="Arial"/>
                <w:lang w:val="cs-CZ"/>
              </w:rPr>
            </w:pPr>
            <w:r>
              <w:rPr>
                <w:rFonts w:ascii="Arial" w:hAnsi="Arial" w:cs="Arial"/>
              </w:rPr>
              <w:t>ředitel KPÚ pro Liberecký kraj</w:t>
            </w:r>
          </w:p>
        </w:tc>
        <w:tc>
          <w:tcPr>
            <w:tcW w:w="4531" w:type="dxa"/>
          </w:tcPr>
          <w:p w14:paraId="4FB3F897" w14:textId="6874302D" w:rsidR="00354192" w:rsidRDefault="00354192" w:rsidP="00DA502E">
            <w:pPr>
              <w:pBdr>
                <w:bottom w:val="single" w:sz="6" w:space="1" w:color="auto"/>
              </w:pBdr>
              <w:ind w:right="454"/>
              <w:rPr>
                <w:rFonts w:ascii="Arial" w:hAnsi="Arial" w:cs="Arial"/>
                <w:lang w:val="cs-CZ"/>
              </w:rPr>
            </w:pPr>
          </w:p>
          <w:p w14:paraId="4C691A3E" w14:textId="7720ABF0" w:rsidR="00352DDF" w:rsidRDefault="00352DDF" w:rsidP="00DA502E">
            <w:pPr>
              <w:pBdr>
                <w:bottom w:val="single" w:sz="6" w:space="1" w:color="auto"/>
              </w:pBdr>
              <w:ind w:right="454"/>
              <w:rPr>
                <w:rFonts w:ascii="Arial" w:hAnsi="Arial" w:cs="Arial"/>
                <w:lang w:val="cs-CZ"/>
              </w:rPr>
            </w:pPr>
          </w:p>
          <w:p w14:paraId="3B711A36" w14:textId="77777777" w:rsidR="00352DDF" w:rsidRPr="00FB77E1" w:rsidRDefault="00352DDF"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D1ED475" w14:textId="77777777" w:rsidR="00352DDF" w:rsidRDefault="00352DDF" w:rsidP="005A4EFF">
            <w:pPr>
              <w:spacing w:before="240"/>
              <w:rPr>
                <w:rFonts w:ascii="Arial" w:hAnsi="Arial" w:cs="Arial"/>
                <w:lang w:val="cs-CZ"/>
              </w:rPr>
            </w:pPr>
          </w:p>
          <w:p w14:paraId="298FE194" w14:textId="0634A807"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 w:author="Lukešová Simona JUDr." w:date="2017-06-29T13:52:00Z" w:initials="LSJ">
    <w:p w14:paraId="1EDFC461" w14:textId="77777777" w:rsidR="00BE4B16" w:rsidRPr="004C6FA0" w:rsidRDefault="00BE4B1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02CED14"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C71CB">
      <w:rPr>
        <w:rFonts w:ascii="Times New Roman" w:hAnsi="Times New Roman" w:cs="Times New Roman"/>
        <w:sz w:val="16"/>
      </w:rPr>
      <w:t>Horní Sytová</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emanová Dáša Ing.">
    <w15:presenceInfo w15:providerId="AD" w15:userId="S::d.zemanova@spucr.cz::18232c89-5852-4f49-9f02-12bd2956f173"/>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C71CB"/>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B6D86"/>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2DDF"/>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8E4"/>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0379"/>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6B86"/>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878CB"/>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A2166"/>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5E40"/>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107"/>
    <w:rsid w:val="00A17AE4"/>
    <w:rsid w:val="00A238BE"/>
    <w:rsid w:val="00A25D5D"/>
    <w:rsid w:val="00A26B27"/>
    <w:rsid w:val="00A3084C"/>
    <w:rsid w:val="00A34112"/>
    <w:rsid w:val="00A36D24"/>
    <w:rsid w:val="00A378D6"/>
    <w:rsid w:val="00A4198C"/>
    <w:rsid w:val="00A435A0"/>
    <w:rsid w:val="00A45517"/>
    <w:rsid w:val="00A504D0"/>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20AD"/>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1953"/>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47B"/>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4781"/>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8F67DA-4C38-4498-8B60-5A107D79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20</Pages>
  <Words>8895</Words>
  <Characters>52481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Kvíčalová Zuzana Ing.</cp:lastModifiedBy>
  <cp:revision>66</cp:revision>
  <cp:lastPrinted>2020-02-11T09:19:00Z</cp:lastPrinted>
  <dcterms:created xsi:type="dcterms:W3CDTF">2019-06-05T06:16:00Z</dcterms:created>
  <dcterms:modified xsi:type="dcterms:W3CDTF">2020-09-14T11:49:00Z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